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DC004B" w:rsidRPr="00672BFD" w14:paraId="29650D16" w14:textId="77777777" w:rsidTr="00867C10">
        <w:tc>
          <w:tcPr>
            <w:tcW w:w="509" w:type="dxa"/>
          </w:tcPr>
          <w:p w14:paraId="357A319F"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2BCE6E2A" w14:textId="004693A6" w:rsidR="00672BFD" w:rsidRPr="00672BFD" w:rsidRDefault="00165E79" w:rsidP="0024666E">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35.020"/>
                  </w:textInput>
                </w:ffData>
              </w:fldChar>
            </w:r>
            <w:r>
              <w:rPr>
                <w:rFonts w:ascii="黑体" w:eastAsia="黑体" w:hAnsi="黑体"/>
                <w:sz w:val="21"/>
                <w:szCs w:val="21"/>
              </w:rPr>
              <w:instrText xml:space="preserve"> </w:instrText>
            </w:r>
            <w:bookmarkStart w:id="0" w:name="ICS"/>
            <w:r>
              <w:rPr>
                <w:rFonts w:ascii="黑体" w:eastAsia="黑体" w:hAnsi="黑体"/>
                <w:sz w:val="21"/>
                <w:szCs w:val="21"/>
              </w:rPr>
              <w:instrText xml:space="preserve">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35.020</w:t>
            </w:r>
            <w:r>
              <w:rPr>
                <w:rFonts w:ascii="黑体" w:eastAsia="黑体" w:hAnsi="黑体"/>
                <w:sz w:val="21"/>
                <w:szCs w:val="21"/>
              </w:rPr>
              <w:fldChar w:fldCharType="end"/>
            </w:r>
            <w:bookmarkEnd w:id="0"/>
          </w:p>
        </w:tc>
      </w:tr>
      <w:tr w:rsidR="00DC004B" w:rsidRPr="00672BFD" w14:paraId="3B2EB52C" w14:textId="77777777" w:rsidTr="00867C10">
        <w:tc>
          <w:tcPr>
            <w:tcW w:w="509" w:type="dxa"/>
          </w:tcPr>
          <w:p w14:paraId="24B3D7F1"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226FEEF3" w14:textId="226FF7B5" w:rsidR="00672BFD" w:rsidRPr="00672BFD" w:rsidRDefault="00165E79"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L04"/>
                  </w:textInput>
                </w:ffData>
              </w:fldChar>
            </w:r>
            <w:r>
              <w:rPr>
                <w:rFonts w:ascii="黑体" w:eastAsia="黑体" w:hAnsi="黑体"/>
                <w:sz w:val="21"/>
                <w:szCs w:val="21"/>
              </w:rPr>
              <w:instrText xml:space="preserve"> </w:instrText>
            </w:r>
            <w:bookmarkStart w:id="1" w:name="CSDN"/>
            <w:r>
              <w:rPr>
                <w:rFonts w:ascii="黑体" w:eastAsia="黑体" w:hAnsi="黑体"/>
                <w:sz w:val="21"/>
                <w:szCs w:val="21"/>
              </w:rPr>
              <w:instrText xml:space="preserve">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L04</w:t>
            </w:r>
            <w:r>
              <w:rPr>
                <w:rFonts w:ascii="黑体" w:eastAsia="黑体" w:hAnsi="黑体"/>
                <w:sz w:val="21"/>
                <w:szCs w:val="21"/>
              </w:rPr>
              <w:fldChar w:fldCharType="end"/>
            </w:r>
            <w:bookmarkEnd w:id="1"/>
          </w:p>
        </w:tc>
      </w:tr>
    </w:tbl>
    <w:p w14:paraId="09E92B1C" w14:textId="77777777" w:rsidR="0000040A" w:rsidRDefault="0000040A" w:rsidP="000107E0">
      <w:pPr>
        <w:pStyle w:val="affff6"/>
        <w:framePr w:w="9639" w:h="624" w:hRule="exact" w:hSpace="181" w:vSpace="181" w:wrap="around" w:hAnchor="page" w:x="1305" w:y="2269"/>
      </w:pPr>
      <w:bookmarkStart w:id="2" w:name="_Hlk26473981"/>
      <w:r>
        <w:rPr>
          <w:rFonts w:hint="eastAsia"/>
        </w:rPr>
        <w:t>中华人民共和国国家标准</w:t>
      </w:r>
    </w:p>
    <w:bookmarkEnd w:id="2"/>
    <w:p w14:paraId="512787A5" w14:textId="77777777" w:rsidR="00AA456B" w:rsidRPr="00DA7370" w:rsidRDefault="00C9517F" w:rsidP="00A952D7">
      <w:pPr>
        <w:pStyle w:val="affffffffff3"/>
        <w:framePr w:wrap="auto"/>
        <w:rPr>
          <w:lang w:val="fr-FR"/>
        </w:rPr>
      </w:pPr>
      <w:r>
        <w:fldChar w:fldCharType="begin">
          <w:ffData>
            <w:name w:val="文字1"/>
            <w:enabled/>
            <w:calcOnExit w:val="0"/>
            <w:textInput>
              <w:default w:val="GB/T"/>
            </w:textInput>
          </w:ffData>
        </w:fldChar>
      </w:r>
      <w:bookmarkStart w:id="3" w:name="文字1"/>
      <w:r w:rsidRPr="00DA7370">
        <w:rPr>
          <w:lang w:val="fr-FR"/>
        </w:rPr>
        <w:instrText xml:space="preserve"> FORMTEXT </w:instrText>
      </w:r>
      <w:r>
        <w:fldChar w:fldCharType="separate"/>
      </w:r>
      <w:r w:rsidRPr="00DA7370">
        <w:rPr>
          <w:lang w:val="fr-FR"/>
        </w:rPr>
        <w:t>GB/T</w:t>
      </w:r>
      <w:r>
        <w:fldChar w:fldCharType="end"/>
      </w:r>
      <w:bookmarkEnd w:id="3"/>
      <w:r w:rsidRPr="00DA7370">
        <w:rPr>
          <w:lang w:val="fr-FR"/>
        </w:rPr>
        <w:t xml:space="preserve"> </w:t>
      </w:r>
      <w:r w:rsidR="00087A77">
        <w:fldChar w:fldCharType="begin">
          <w:ffData>
            <w:name w:val="NSTD_CODE_F"/>
            <w:enabled/>
            <w:calcOnExit w:val="0"/>
            <w:textInput>
              <w:default w:val="XXXXX"/>
            </w:textInput>
          </w:ffData>
        </w:fldChar>
      </w:r>
      <w:bookmarkStart w:id="4" w:name="NSTD_CODE_F"/>
      <w:r w:rsidR="00087A77" w:rsidRPr="00DA7370">
        <w:rPr>
          <w:lang w:val="fr-FR"/>
        </w:rPr>
        <w:instrText xml:space="preserve"> FORMTEXT </w:instrText>
      </w:r>
      <w:r w:rsidR="00087A77">
        <w:fldChar w:fldCharType="separate"/>
      </w:r>
      <w:r w:rsidR="00087A77" w:rsidRPr="00DA7370">
        <w:rPr>
          <w:lang w:val="fr-FR"/>
        </w:rPr>
        <w:t>XXXXX</w:t>
      </w:r>
      <w:r w:rsidR="00087A77">
        <w:fldChar w:fldCharType="end"/>
      </w:r>
      <w:bookmarkEnd w:id="4"/>
      <w:r w:rsidR="004644A6" w:rsidRPr="00DA7370">
        <w:rPr>
          <w:rFonts w:hAnsi="黑体"/>
          <w:lang w:val="fr-FR"/>
        </w:rPr>
        <w:t>—</w:t>
      </w:r>
      <w:r w:rsidR="00087A77">
        <w:fldChar w:fldCharType="begin">
          <w:ffData>
            <w:name w:val="NSTD_CODE_B"/>
            <w:enabled/>
            <w:calcOnExit w:val="0"/>
            <w:textInput>
              <w:default w:val="XXXX"/>
            </w:textInput>
          </w:ffData>
        </w:fldChar>
      </w:r>
      <w:bookmarkStart w:id="5" w:name="NSTD_CODE_B"/>
      <w:r w:rsidR="00087A77" w:rsidRPr="00DA7370">
        <w:rPr>
          <w:lang w:val="fr-FR"/>
        </w:rPr>
        <w:instrText xml:space="preserve"> FORMTEXT </w:instrText>
      </w:r>
      <w:r w:rsidR="00087A77">
        <w:fldChar w:fldCharType="separate"/>
      </w:r>
      <w:r w:rsidR="00087A77" w:rsidRPr="00DA7370">
        <w:rPr>
          <w:lang w:val="fr-FR"/>
        </w:rPr>
        <w:t>XXXX</w:t>
      </w:r>
      <w:r w:rsidR="00087A77">
        <w:fldChar w:fldCharType="end"/>
      </w:r>
      <w:bookmarkEnd w:id="5"/>
    </w:p>
    <w:p w14:paraId="748BA0CD"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6"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6"/>
    </w:p>
    <w:p w14:paraId="2BA4CCD6" w14:textId="77777777" w:rsidR="008F70BD" w:rsidRPr="00B4346D" w:rsidRDefault="007439EB" w:rsidP="00324EDD">
      <w:pPr>
        <w:spacing w:line="240" w:lineRule="auto"/>
        <w:ind w:left="8080"/>
        <w:rPr>
          <w:rFonts w:ascii="黑体" w:eastAsia="黑体" w:hAnsi="黑体"/>
          <w:kern w:val="0"/>
          <w:sz w:val="52"/>
          <w:szCs w:val="20"/>
        </w:rPr>
      </w:pPr>
      <w:r w:rsidRPr="00B4346D">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14:anchorId="34D75B57" wp14:editId="44D7D8D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8A9E0"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14:anchorId="27A5BD51" wp14:editId="1C5C9BC7">
            <wp:simplePos x="0" y="0"/>
            <wp:positionH relativeFrom="page">
              <wp:posOffset>5004435</wp:posOffset>
            </wp:positionH>
            <wp:positionV relativeFrom="page">
              <wp:posOffset>466725</wp:posOffset>
            </wp:positionV>
            <wp:extent cx="1447200" cy="73296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200" cy="732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530B07"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48DAEADA" w14:textId="1093F104" w:rsidR="006816A4" w:rsidRDefault="009B3212" w:rsidP="00463B77">
      <w:pPr>
        <w:pStyle w:val="affffffffff5"/>
        <w:framePr w:h="6974" w:hRule="exact" w:wrap="around" w:x="1419" w:anchorLock="1"/>
      </w:pPr>
      <w:r>
        <w:fldChar w:fldCharType="begin">
          <w:ffData>
            <w:name w:val="CSTD_NAME"/>
            <w:enabled/>
            <w:calcOnExit w:val="0"/>
            <w:textInput>
              <w:default w:val="工业互联网企业网络安全 第3部分：标识解析企业防护要求"/>
            </w:textInput>
          </w:ffData>
        </w:fldChar>
      </w:r>
      <w:r>
        <w:instrText xml:space="preserve"> </w:instrText>
      </w:r>
      <w:bookmarkStart w:id="7" w:name="CSTD_NAME"/>
      <w:r>
        <w:instrText xml:space="preserve">FORMTEXT </w:instrText>
      </w:r>
      <w:r>
        <w:fldChar w:fldCharType="separate"/>
      </w:r>
      <w:r>
        <w:t>工业互联网企业网络安全 第3部分：标识解析企业防护要求</w:t>
      </w:r>
      <w:r>
        <w:fldChar w:fldCharType="end"/>
      </w:r>
      <w:bookmarkEnd w:id="7"/>
    </w:p>
    <w:p w14:paraId="117088D6" w14:textId="77777777" w:rsidR="00815419" w:rsidRPr="00815419" w:rsidRDefault="00815419" w:rsidP="00324EDD">
      <w:pPr>
        <w:framePr w:w="9639" w:h="6974" w:hRule="exact" w:wrap="around" w:vAnchor="page" w:hAnchor="page" w:x="1419" w:y="6408" w:anchorLock="1"/>
        <w:ind w:left="-1418"/>
      </w:pPr>
    </w:p>
    <w:p w14:paraId="253E32D7" w14:textId="252B4188" w:rsidR="00755402" w:rsidRPr="008B50C8" w:rsidRDefault="006162B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F83A31" w:rsidRPr="00F83A31">
        <w:rPr>
          <w:rFonts w:eastAsia="黑体"/>
          <w:noProof/>
          <w:szCs w:val="28"/>
        </w:rPr>
        <w:t>Industrial Internet Enterprise Cyber Security Part 3</w:t>
      </w:r>
      <w:r w:rsidR="00F83A31" w:rsidRPr="00F83A31">
        <w:rPr>
          <w:rFonts w:eastAsia="黑体"/>
          <w:noProof/>
          <w:szCs w:val="28"/>
        </w:rPr>
        <w:t>：</w:t>
      </w:r>
      <w:r w:rsidR="00F83A31" w:rsidRPr="00F83A31">
        <w:rPr>
          <w:rFonts w:eastAsia="黑体"/>
          <w:noProof/>
          <w:szCs w:val="28"/>
        </w:rPr>
        <w:t>Pprotection Requirements of Industrial Internet Identification Resolution Enterprise</w:t>
      </w:r>
      <w:r>
        <w:rPr>
          <w:rFonts w:eastAsia="黑体"/>
          <w:noProof/>
          <w:szCs w:val="28"/>
        </w:rPr>
        <w:fldChar w:fldCharType="end"/>
      </w:r>
      <w:bookmarkEnd w:id="8"/>
    </w:p>
    <w:p w14:paraId="5E312551" w14:textId="77777777" w:rsidR="00815419" w:rsidRPr="00324EDD" w:rsidRDefault="00815419" w:rsidP="00324EDD">
      <w:pPr>
        <w:framePr w:w="9639" w:h="6974" w:hRule="exact" w:wrap="around" w:vAnchor="page" w:hAnchor="page" w:x="1419" w:y="6408" w:anchorLock="1"/>
        <w:spacing w:line="760" w:lineRule="exact"/>
        <w:ind w:left="-1418"/>
      </w:pPr>
    </w:p>
    <w:p w14:paraId="1E716BA5" w14:textId="08D1123E" w:rsidR="00B87131" w:rsidRPr="008B50C8" w:rsidRDefault="00C423A4"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sidR="00E94BDE">
        <w:rPr>
          <w:rFonts w:eastAsia="黑体" w:hint="eastAsia"/>
          <w:noProof/>
          <w:szCs w:val="28"/>
        </w:rPr>
        <w:t>(</w:t>
      </w:r>
      <w:r w:rsidR="00E94BDE">
        <w:rPr>
          <w:rFonts w:eastAsia="黑体" w:hint="eastAsia"/>
          <w:noProof/>
          <w:szCs w:val="28"/>
        </w:rPr>
        <w:t>点击此处添加与国际标准一致性程度的标识</w:t>
      </w:r>
      <w:r w:rsidR="00E94BDE">
        <w:rPr>
          <w:rFonts w:eastAsia="黑体" w:hint="eastAsia"/>
          <w:noProof/>
          <w:szCs w:val="28"/>
        </w:rPr>
        <w:t>)</w:t>
      </w:r>
      <w:r>
        <w:rPr>
          <w:rFonts w:eastAsia="黑体"/>
          <w:noProof/>
          <w:szCs w:val="28"/>
        </w:rPr>
        <w:fldChar w:fldCharType="end"/>
      </w:r>
      <w:bookmarkEnd w:id="9"/>
    </w:p>
    <w:p w14:paraId="003B5CE8" w14:textId="7C83777B"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10"/>
    </w:p>
    <w:p w14:paraId="0067DA18" w14:textId="7850130D"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F83A31">
        <w:rPr>
          <w:noProof/>
          <w:sz w:val="21"/>
          <w:szCs w:val="28"/>
        </w:rPr>
        <w:t> </w:t>
      </w:r>
      <w:r w:rsidR="00F83A31">
        <w:rPr>
          <w:noProof/>
          <w:sz w:val="21"/>
          <w:szCs w:val="28"/>
        </w:rPr>
        <w:t> </w:t>
      </w:r>
      <w:r w:rsidR="00F83A31">
        <w:rPr>
          <w:noProof/>
          <w:sz w:val="21"/>
          <w:szCs w:val="28"/>
        </w:rPr>
        <w:t> </w:t>
      </w:r>
      <w:r w:rsidR="00F83A31">
        <w:rPr>
          <w:noProof/>
          <w:sz w:val="21"/>
          <w:szCs w:val="28"/>
        </w:rPr>
        <w:t> </w:t>
      </w:r>
      <w:r w:rsidR="00F83A31">
        <w:rPr>
          <w:noProof/>
          <w:sz w:val="21"/>
          <w:szCs w:val="28"/>
        </w:rPr>
        <w:t> </w:t>
      </w:r>
      <w:r>
        <w:rPr>
          <w:noProof/>
          <w:sz w:val="21"/>
          <w:szCs w:val="28"/>
        </w:rPr>
        <w:fldChar w:fldCharType="end"/>
      </w:r>
      <w:bookmarkEnd w:id="11"/>
    </w:p>
    <w:p w14:paraId="2B268BD6" w14:textId="75B67402" w:rsidR="00DE703F" w:rsidRPr="00A6537A" w:rsidRDefault="007E7CA3"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r>
        <w:rPr>
          <w:b/>
          <w:noProof/>
          <w:sz w:val="21"/>
          <w:szCs w:val="28"/>
        </w:rPr>
        <w:instrText xml:space="preserve"> </w:instrText>
      </w:r>
      <w:bookmarkStart w:id="12" w:name="下拉2"/>
      <w:r>
        <w:rPr>
          <w:b/>
          <w:noProof/>
          <w:sz w:val="21"/>
          <w:szCs w:val="28"/>
        </w:rPr>
        <w:instrText xml:space="preserve">FORMDROPDOWN </w:instrText>
      </w:r>
      <w:r w:rsidR="00000000">
        <w:rPr>
          <w:b/>
          <w:noProof/>
          <w:sz w:val="21"/>
          <w:szCs w:val="28"/>
        </w:rPr>
      </w:r>
      <w:r w:rsidR="00000000">
        <w:rPr>
          <w:b/>
          <w:noProof/>
          <w:sz w:val="21"/>
          <w:szCs w:val="28"/>
        </w:rPr>
        <w:fldChar w:fldCharType="separate"/>
      </w:r>
      <w:r>
        <w:rPr>
          <w:b/>
          <w:noProof/>
          <w:sz w:val="21"/>
          <w:szCs w:val="28"/>
        </w:rPr>
        <w:fldChar w:fldCharType="end"/>
      </w:r>
      <w:bookmarkEnd w:id="12"/>
    </w:p>
    <w:p w14:paraId="00CF4CAD"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14:paraId="2BBD42A8"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14:paraId="16B2F2E6" w14:textId="77777777" w:rsidR="00A02BAE" w:rsidRPr="00CD50A1" w:rsidRDefault="00FC17B7"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14:anchorId="27D0E27B" wp14:editId="138D6393">
            <wp:simplePos x="0" y="0"/>
            <wp:positionH relativeFrom="column">
              <wp:posOffset>1610360</wp:posOffset>
            </wp:positionH>
            <wp:positionV relativeFrom="paragraph">
              <wp:posOffset>8281035</wp:posOffset>
            </wp:positionV>
            <wp:extent cx="2868840" cy="545400"/>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14:sizeRelH relativeFrom="margin">
              <wp14:pctWidth>0</wp14:pctWidth>
            </wp14:sizeRelH>
            <wp14:sizeRelV relativeFrom="margin">
              <wp14:pctHeight>0</wp14:pctHeight>
            </wp14:sizeRelV>
          </wp:anchor>
        </w:drawing>
      </w:r>
      <w:r w:rsidR="006A37B9">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231BE8B" wp14:editId="3967A08E">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EE7D1"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r>
        <w:rPr>
          <w:rFonts w:ascii="宋体" w:hAnsi="宋体" w:hint="eastAsia"/>
          <w:sz w:val="28"/>
          <w:szCs w:val="28"/>
        </w:rPr>
        <w:t>`</w:t>
      </w:r>
    </w:p>
    <w:p w14:paraId="16C0347C" w14:textId="77777777" w:rsidR="00B53AA9" w:rsidRDefault="00B53AA9" w:rsidP="00B53AA9">
      <w:pPr>
        <w:pStyle w:val="affffff2"/>
        <w:spacing w:after="468"/>
      </w:pPr>
      <w:bookmarkStart w:id="19" w:name="BookMark1"/>
      <w:r w:rsidRPr="007E7CA3">
        <w:rPr>
          <w:rFonts w:hint="eastAsia"/>
          <w:spacing w:val="320"/>
        </w:rPr>
        <w:lastRenderedPageBreak/>
        <w:t>目</w:t>
      </w:r>
      <w:r>
        <w:t>次</w:t>
      </w:r>
    </w:p>
    <w:p w14:paraId="0D91CF2E" w14:textId="291C7C58" w:rsidR="003E56F7" w:rsidRDefault="00B53AA9">
      <w:pPr>
        <w:pStyle w:val="TOC1"/>
        <w:tabs>
          <w:tab w:val="right" w:leader="dot" w:pos="9344"/>
        </w:tabs>
        <w:rPr>
          <w:rFonts w:asciiTheme="minorHAnsi" w:eastAsiaTheme="minorEastAsia" w:hAnsiTheme="minorHAnsi" w:cstheme="minorBidi"/>
          <w:noProof/>
          <w:szCs w:val="22"/>
        </w:rPr>
      </w:pPr>
      <w:r w:rsidRPr="00B53AA9">
        <w:fldChar w:fldCharType="begin"/>
      </w:r>
      <w:r w:rsidRPr="00B53AA9">
        <w:instrText xml:space="preserve"> TOC \o "1-1" \h \t "标准文件_一级条标题,2,标准文件_附录一级条标题,2," </w:instrText>
      </w:r>
      <w:r w:rsidRPr="00B53AA9">
        <w:fldChar w:fldCharType="separate"/>
      </w:r>
      <w:hyperlink w:anchor="_Toc104472540" w:history="1">
        <w:r w:rsidR="003E56F7" w:rsidRPr="004B6847">
          <w:rPr>
            <w:rStyle w:val="affffffe"/>
            <w:noProof/>
            <w:spacing w:val="320"/>
          </w:rPr>
          <w:t>前</w:t>
        </w:r>
        <w:r w:rsidR="003E56F7" w:rsidRPr="004B6847">
          <w:rPr>
            <w:rStyle w:val="affffffe"/>
            <w:noProof/>
          </w:rPr>
          <w:t>言</w:t>
        </w:r>
        <w:r w:rsidR="003E56F7">
          <w:rPr>
            <w:noProof/>
          </w:rPr>
          <w:tab/>
        </w:r>
        <w:r w:rsidR="003E56F7">
          <w:rPr>
            <w:noProof/>
          </w:rPr>
          <w:fldChar w:fldCharType="begin"/>
        </w:r>
        <w:r w:rsidR="003E56F7">
          <w:rPr>
            <w:noProof/>
          </w:rPr>
          <w:instrText xml:space="preserve"> PAGEREF _Toc104472540 \h </w:instrText>
        </w:r>
        <w:r w:rsidR="003E56F7">
          <w:rPr>
            <w:noProof/>
          </w:rPr>
        </w:r>
        <w:r w:rsidR="003E56F7">
          <w:rPr>
            <w:noProof/>
          </w:rPr>
          <w:fldChar w:fldCharType="separate"/>
        </w:r>
        <w:r w:rsidR="003E56F7">
          <w:rPr>
            <w:noProof/>
          </w:rPr>
          <w:t>II</w:t>
        </w:r>
        <w:r w:rsidR="003E56F7">
          <w:rPr>
            <w:noProof/>
          </w:rPr>
          <w:fldChar w:fldCharType="end"/>
        </w:r>
      </w:hyperlink>
    </w:p>
    <w:p w14:paraId="2DC5DD52" w14:textId="0F08410E" w:rsidR="003E56F7" w:rsidRDefault="00000000">
      <w:pPr>
        <w:pStyle w:val="TOC1"/>
        <w:tabs>
          <w:tab w:val="right" w:leader="dot" w:pos="9344"/>
        </w:tabs>
        <w:rPr>
          <w:rFonts w:asciiTheme="minorHAnsi" w:eastAsiaTheme="minorEastAsia" w:hAnsiTheme="minorHAnsi" w:cstheme="minorBidi"/>
          <w:noProof/>
          <w:szCs w:val="22"/>
        </w:rPr>
      </w:pPr>
      <w:hyperlink w:anchor="_Toc104472541" w:history="1">
        <w:r w:rsidR="003E56F7" w:rsidRPr="004B6847">
          <w:rPr>
            <w:rStyle w:val="affffffe"/>
            <w:noProof/>
            <w:spacing w:val="320"/>
          </w:rPr>
          <w:t>引</w:t>
        </w:r>
        <w:r w:rsidR="003E56F7" w:rsidRPr="004B6847">
          <w:rPr>
            <w:rStyle w:val="affffffe"/>
            <w:noProof/>
          </w:rPr>
          <w:t>言</w:t>
        </w:r>
        <w:r w:rsidR="003E56F7">
          <w:rPr>
            <w:noProof/>
          </w:rPr>
          <w:tab/>
        </w:r>
        <w:r w:rsidR="003E56F7">
          <w:rPr>
            <w:noProof/>
          </w:rPr>
          <w:fldChar w:fldCharType="begin"/>
        </w:r>
        <w:r w:rsidR="003E56F7">
          <w:rPr>
            <w:noProof/>
          </w:rPr>
          <w:instrText xml:space="preserve"> PAGEREF _Toc104472541 \h </w:instrText>
        </w:r>
        <w:r w:rsidR="003E56F7">
          <w:rPr>
            <w:noProof/>
          </w:rPr>
        </w:r>
        <w:r w:rsidR="003E56F7">
          <w:rPr>
            <w:noProof/>
          </w:rPr>
          <w:fldChar w:fldCharType="separate"/>
        </w:r>
        <w:r w:rsidR="003E56F7">
          <w:rPr>
            <w:noProof/>
          </w:rPr>
          <w:t>III</w:t>
        </w:r>
        <w:r w:rsidR="003E56F7">
          <w:rPr>
            <w:noProof/>
          </w:rPr>
          <w:fldChar w:fldCharType="end"/>
        </w:r>
      </w:hyperlink>
    </w:p>
    <w:p w14:paraId="1AC862D1" w14:textId="3EBB8231" w:rsidR="003E56F7" w:rsidRDefault="00000000">
      <w:pPr>
        <w:pStyle w:val="TOC1"/>
        <w:tabs>
          <w:tab w:val="right" w:leader="dot" w:pos="9344"/>
        </w:tabs>
        <w:rPr>
          <w:rFonts w:asciiTheme="minorHAnsi" w:eastAsiaTheme="minorEastAsia" w:hAnsiTheme="minorHAnsi" w:cstheme="minorBidi"/>
          <w:noProof/>
          <w:szCs w:val="22"/>
        </w:rPr>
      </w:pPr>
      <w:hyperlink w:anchor="_Toc104472542" w:history="1">
        <w:r w:rsidR="003E56F7" w:rsidRPr="004B6847">
          <w:rPr>
            <w:rStyle w:val="affffffe"/>
            <w:noProof/>
          </w:rPr>
          <w:t>1 范围</w:t>
        </w:r>
        <w:r w:rsidR="003E56F7">
          <w:rPr>
            <w:noProof/>
          </w:rPr>
          <w:tab/>
        </w:r>
        <w:r w:rsidR="003E56F7">
          <w:rPr>
            <w:noProof/>
          </w:rPr>
          <w:fldChar w:fldCharType="begin"/>
        </w:r>
        <w:r w:rsidR="003E56F7">
          <w:rPr>
            <w:noProof/>
          </w:rPr>
          <w:instrText xml:space="preserve"> PAGEREF _Toc104472542 \h </w:instrText>
        </w:r>
        <w:r w:rsidR="003E56F7">
          <w:rPr>
            <w:noProof/>
          </w:rPr>
        </w:r>
        <w:r w:rsidR="003E56F7">
          <w:rPr>
            <w:noProof/>
          </w:rPr>
          <w:fldChar w:fldCharType="separate"/>
        </w:r>
        <w:r w:rsidR="003E56F7">
          <w:rPr>
            <w:noProof/>
          </w:rPr>
          <w:t>1</w:t>
        </w:r>
        <w:r w:rsidR="003E56F7">
          <w:rPr>
            <w:noProof/>
          </w:rPr>
          <w:fldChar w:fldCharType="end"/>
        </w:r>
      </w:hyperlink>
    </w:p>
    <w:p w14:paraId="14839F1B" w14:textId="09DFC6A2" w:rsidR="003E56F7" w:rsidRDefault="00000000">
      <w:pPr>
        <w:pStyle w:val="TOC1"/>
        <w:tabs>
          <w:tab w:val="right" w:leader="dot" w:pos="9344"/>
        </w:tabs>
        <w:rPr>
          <w:rFonts w:asciiTheme="minorHAnsi" w:eastAsiaTheme="minorEastAsia" w:hAnsiTheme="minorHAnsi" w:cstheme="minorBidi"/>
          <w:noProof/>
          <w:szCs w:val="22"/>
        </w:rPr>
      </w:pPr>
      <w:hyperlink w:anchor="_Toc104472543" w:history="1">
        <w:r w:rsidR="003E56F7" w:rsidRPr="004B6847">
          <w:rPr>
            <w:rStyle w:val="affffffe"/>
            <w:noProof/>
          </w:rPr>
          <w:t>2 规范性引用文件</w:t>
        </w:r>
        <w:r w:rsidR="003E56F7">
          <w:rPr>
            <w:noProof/>
          </w:rPr>
          <w:tab/>
        </w:r>
        <w:r w:rsidR="003E56F7">
          <w:rPr>
            <w:noProof/>
          </w:rPr>
          <w:fldChar w:fldCharType="begin"/>
        </w:r>
        <w:r w:rsidR="003E56F7">
          <w:rPr>
            <w:noProof/>
          </w:rPr>
          <w:instrText xml:space="preserve"> PAGEREF _Toc104472543 \h </w:instrText>
        </w:r>
        <w:r w:rsidR="003E56F7">
          <w:rPr>
            <w:noProof/>
          </w:rPr>
        </w:r>
        <w:r w:rsidR="003E56F7">
          <w:rPr>
            <w:noProof/>
          </w:rPr>
          <w:fldChar w:fldCharType="separate"/>
        </w:r>
        <w:r w:rsidR="003E56F7">
          <w:rPr>
            <w:noProof/>
          </w:rPr>
          <w:t>1</w:t>
        </w:r>
        <w:r w:rsidR="003E56F7">
          <w:rPr>
            <w:noProof/>
          </w:rPr>
          <w:fldChar w:fldCharType="end"/>
        </w:r>
      </w:hyperlink>
    </w:p>
    <w:p w14:paraId="187B849C" w14:textId="162E0FD3" w:rsidR="003E56F7" w:rsidRDefault="00000000">
      <w:pPr>
        <w:pStyle w:val="TOC1"/>
        <w:tabs>
          <w:tab w:val="right" w:leader="dot" w:pos="9344"/>
        </w:tabs>
        <w:rPr>
          <w:rFonts w:asciiTheme="minorHAnsi" w:eastAsiaTheme="minorEastAsia" w:hAnsiTheme="minorHAnsi" w:cstheme="minorBidi"/>
          <w:noProof/>
          <w:szCs w:val="22"/>
        </w:rPr>
      </w:pPr>
      <w:hyperlink w:anchor="_Toc104472544" w:history="1">
        <w:r w:rsidR="003E56F7" w:rsidRPr="004B6847">
          <w:rPr>
            <w:rStyle w:val="affffffe"/>
            <w:noProof/>
          </w:rPr>
          <w:t>3 术语和定义</w:t>
        </w:r>
        <w:r w:rsidR="003E56F7">
          <w:rPr>
            <w:noProof/>
          </w:rPr>
          <w:tab/>
        </w:r>
        <w:r w:rsidR="003E56F7">
          <w:rPr>
            <w:noProof/>
          </w:rPr>
          <w:fldChar w:fldCharType="begin"/>
        </w:r>
        <w:r w:rsidR="003E56F7">
          <w:rPr>
            <w:noProof/>
          </w:rPr>
          <w:instrText xml:space="preserve"> PAGEREF _Toc104472544 \h </w:instrText>
        </w:r>
        <w:r w:rsidR="003E56F7">
          <w:rPr>
            <w:noProof/>
          </w:rPr>
        </w:r>
        <w:r w:rsidR="003E56F7">
          <w:rPr>
            <w:noProof/>
          </w:rPr>
          <w:fldChar w:fldCharType="separate"/>
        </w:r>
        <w:r w:rsidR="003E56F7">
          <w:rPr>
            <w:noProof/>
          </w:rPr>
          <w:t>1</w:t>
        </w:r>
        <w:r w:rsidR="003E56F7">
          <w:rPr>
            <w:noProof/>
          </w:rPr>
          <w:fldChar w:fldCharType="end"/>
        </w:r>
      </w:hyperlink>
    </w:p>
    <w:p w14:paraId="559B182E" w14:textId="31EF5820" w:rsidR="003E56F7" w:rsidRDefault="00000000">
      <w:pPr>
        <w:pStyle w:val="TOC2"/>
        <w:rPr>
          <w:rFonts w:asciiTheme="minorHAnsi" w:eastAsiaTheme="minorEastAsia" w:hAnsiTheme="minorHAnsi" w:cstheme="minorBidi"/>
          <w:noProof/>
          <w:szCs w:val="22"/>
        </w:rPr>
      </w:pPr>
      <w:hyperlink w:anchor="_Toc104472545" w:history="1">
        <w:r w:rsidR="003E56F7" w:rsidRPr="004B6847">
          <w:rPr>
            <w:rStyle w:val="affffffe"/>
            <w:noProof/>
            <w14:scene3d>
              <w14:camera w14:prst="orthographicFront"/>
              <w14:lightRig w14:rig="threePt" w14:dir="t">
                <w14:rot w14:lat="0" w14:lon="0" w14:rev="0"/>
              </w14:lightRig>
            </w14:scene3d>
          </w:rPr>
          <w:t>3.1</w:t>
        </w:r>
        <w:r w:rsidR="003E56F7">
          <w:rPr>
            <w:noProof/>
          </w:rPr>
          <w:tab/>
        </w:r>
        <w:r w:rsidR="003E56F7">
          <w:rPr>
            <w:noProof/>
          </w:rPr>
          <w:fldChar w:fldCharType="begin"/>
        </w:r>
        <w:r w:rsidR="003E56F7">
          <w:rPr>
            <w:noProof/>
          </w:rPr>
          <w:instrText xml:space="preserve"> PAGEREF _Toc104472545 \h </w:instrText>
        </w:r>
        <w:r w:rsidR="003E56F7">
          <w:rPr>
            <w:noProof/>
          </w:rPr>
        </w:r>
        <w:r w:rsidR="003E56F7">
          <w:rPr>
            <w:noProof/>
          </w:rPr>
          <w:fldChar w:fldCharType="separate"/>
        </w:r>
        <w:r w:rsidR="003E56F7">
          <w:rPr>
            <w:noProof/>
          </w:rPr>
          <w:t>1</w:t>
        </w:r>
        <w:r w:rsidR="003E56F7">
          <w:rPr>
            <w:noProof/>
          </w:rPr>
          <w:fldChar w:fldCharType="end"/>
        </w:r>
      </w:hyperlink>
    </w:p>
    <w:p w14:paraId="39FB8FCD" w14:textId="1AAD36C2" w:rsidR="003E56F7" w:rsidRDefault="00000000">
      <w:pPr>
        <w:pStyle w:val="TOC2"/>
        <w:rPr>
          <w:rFonts w:asciiTheme="minorHAnsi" w:eastAsiaTheme="minorEastAsia" w:hAnsiTheme="minorHAnsi" w:cstheme="minorBidi"/>
          <w:noProof/>
          <w:szCs w:val="22"/>
        </w:rPr>
      </w:pPr>
      <w:hyperlink w:anchor="_Toc104472546" w:history="1">
        <w:r w:rsidR="003E56F7" w:rsidRPr="004B6847">
          <w:rPr>
            <w:rStyle w:val="affffffe"/>
            <w:noProof/>
            <w14:scene3d>
              <w14:camera w14:prst="orthographicFront"/>
              <w14:lightRig w14:rig="threePt" w14:dir="t">
                <w14:rot w14:lat="0" w14:lon="0" w14:rev="0"/>
              </w14:lightRig>
            </w14:scene3d>
          </w:rPr>
          <w:t>3.2</w:t>
        </w:r>
        <w:r w:rsidR="003E56F7">
          <w:rPr>
            <w:noProof/>
          </w:rPr>
          <w:tab/>
        </w:r>
        <w:r w:rsidR="003E56F7">
          <w:rPr>
            <w:noProof/>
          </w:rPr>
          <w:fldChar w:fldCharType="begin"/>
        </w:r>
        <w:r w:rsidR="003E56F7">
          <w:rPr>
            <w:noProof/>
          </w:rPr>
          <w:instrText xml:space="preserve"> PAGEREF _Toc104472546 \h </w:instrText>
        </w:r>
        <w:r w:rsidR="003E56F7">
          <w:rPr>
            <w:noProof/>
          </w:rPr>
        </w:r>
        <w:r w:rsidR="003E56F7">
          <w:rPr>
            <w:noProof/>
          </w:rPr>
          <w:fldChar w:fldCharType="separate"/>
        </w:r>
        <w:r w:rsidR="003E56F7">
          <w:rPr>
            <w:noProof/>
          </w:rPr>
          <w:t>1</w:t>
        </w:r>
        <w:r w:rsidR="003E56F7">
          <w:rPr>
            <w:noProof/>
          </w:rPr>
          <w:fldChar w:fldCharType="end"/>
        </w:r>
      </w:hyperlink>
    </w:p>
    <w:p w14:paraId="02C88551" w14:textId="4B8CAAEC" w:rsidR="003E56F7" w:rsidRDefault="00000000">
      <w:pPr>
        <w:pStyle w:val="TOC2"/>
        <w:rPr>
          <w:rFonts w:asciiTheme="minorHAnsi" w:eastAsiaTheme="minorEastAsia" w:hAnsiTheme="minorHAnsi" w:cstheme="minorBidi"/>
          <w:noProof/>
          <w:szCs w:val="22"/>
        </w:rPr>
      </w:pPr>
      <w:hyperlink w:anchor="_Toc104472547" w:history="1">
        <w:r w:rsidR="003E56F7" w:rsidRPr="004B6847">
          <w:rPr>
            <w:rStyle w:val="affffffe"/>
            <w:noProof/>
            <w14:scene3d>
              <w14:camera w14:prst="orthographicFront"/>
              <w14:lightRig w14:rig="threePt" w14:dir="t">
                <w14:rot w14:lat="0" w14:lon="0" w14:rev="0"/>
              </w14:lightRig>
            </w14:scene3d>
          </w:rPr>
          <w:t>3.3</w:t>
        </w:r>
        <w:r w:rsidR="003E56F7">
          <w:rPr>
            <w:noProof/>
          </w:rPr>
          <w:tab/>
        </w:r>
        <w:r w:rsidR="003E56F7">
          <w:rPr>
            <w:noProof/>
          </w:rPr>
          <w:fldChar w:fldCharType="begin"/>
        </w:r>
        <w:r w:rsidR="003E56F7">
          <w:rPr>
            <w:noProof/>
          </w:rPr>
          <w:instrText xml:space="preserve"> PAGEREF _Toc104472547 \h </w:instrText>
        </w:r>
        <w:r w:rsidR="003E56F7">
          <w:rPr>
            <w:noProof/>
          </w:rPr>
        </w:r>
        <w:r w:rsidR="003E56F7">
          <w:rPr>
            <w:noProof/>
          </w:rPr>
          <w:fldChar w:fldCharType="separate"/>
        </w:r>
        <w:r w:rsidR="003E56F7">
          <w:rPr>
            <w:noProof/>
          </w:rPr>
          <w:t>1</w:t>
        </w:r>
        <w:r w:rsidR="003E56F7">
          <w:rPr>
            <w:noProof/>
          </w:rPr>
          <w:fldChar w:fldCharType="end"/>
        </w:r>
      </w:hyperlink>
    </w:p>
    <w:p w14:paraId="61AF1FBC" w14:textId="6BD72175" w:rsidR="003E56F7" w:rsidRDefault="00000000">
      <w:pPr>
        <w:pStyle w:val="TOC2"/>
        <w:rPr>
          <w:rFonts w:asciiTheme="minorHAnsi" w:eastAsiaTheme="minorEastAsia" w:hAnsiTheme="minorHAnsi" w:cstheme="minorBidi"/>
          <w:noProof/>
          <w:szCs w:val="22"/>
        </w:rPr>
      </w:pPr>
      <w:hyperlink w:anchor="_Toc104472548" w:history="1">
        <w:r w:rsidR="003E56F7" w:rsidRPr="004B6847">
          <w:rPr>
            <w:rStyle w:val="affffffe"/>
            <w:noProof/>
            <w14:scene3d>
              <w14:camera w14:prst="orthographicFront"/>
              <w14:lightRig w14:rig="threePt" w14:dir="t">
                <w14:rot w14:lat="0" w14:lon="0" w14:rev="0"/>
              </w14:lightRig>
            </w14:scene3d>
          </w:rPr>
          <w:t>3.4</w:t>
        </w:r>
        <w:r w:rsidR="003E56F7">
          <w:rPr>
            <w:noProof/>
          </w:rPr>
          <w:tab/>
        </w:r>
        <w:r w:rsidR="003E56F7">
          <w:rPr>
            <w:noProof/>
          </w:rPr>
          <w:fldChar w:fldCharType="begin"/>
        </w:r>
        <w:r w:rsidR="003E56F7">
          <w:rPr>
            <w:noProof/>
          </w:rPr>
          <w:instrText xml:space="preserve"> PAGEREF _Toc104472548 \h </w:instrText>
        </w:r>
        <w:r w:rsidR="003E56F7">
          <w:rPr>
            <w:noProof/>
          </w:rPr>
        </w:r>
        <w:r w:rsidR="003E56F7">
          <w:rPr>
            <w:noProof/>
          </w:rPr>
          <w:fldChar w:fldCharType="separate"/>
        </w:r>
        <w:r w:rsidR="003E56F7">
          <w:rPr>
            <w:noProof/>
          </w:rPr>
          <w:t>1</w:t>
        </w:r>
        <w:r w:rsidR="003E56F7">
          <w:rPr>
            <w:noProof/>
          </w:rPr>
          <w:fldChar w:fldCharType="end"/>
        </w:r>
      </w:hyperlink>
    </w:p>
    <w:p w14:paraId="166148B1" w14:textId="376FD643" w:rsidR="003E56F7" w:rsidRDefault="00000000">
      <w:pPr>
        <w:pStyle w:val="TOC1"/>
        <w:tabs>
          <w:tab w:val="right" w:leader="dot" w:pos="9344"/>
        </w:tabs>
        <w:rPr>
          <w:rFonts w:asciiTheme="minorHAnsi" w:eastAsiaTheme="minorEastAsia" w:hAnsiTheme="minorHAnsi" w:cstheme="minorBidi"/>
          <w:noProof/>
          <w:szCs w:val="22"/>
        </w:rPr>
      </w:pPr>
      <w:hyperlink w:anchor="_Toc104472549" w:history="1">
        <w:r w:rsidR="003E56F7" w:rsidRPr="004B6847">
          <w:rPr>
            <w:rStyle w:val="affffffe"/>
            <w:noProof/>
          </w:rPr>
          <w:t>4 缩略语</w:t>
        </w:r>
        <w:r w:rsidR="003E56F7">
          <w:rPr>
            <w:noProof/>
          </w:rPr>
          <w:tab/>
        </w:r>
        <w:r w:rsidR="003E56F7">
          <w:rPr>
            <w:noProof/>
          </w:rPr>
          <w:fldChar w:fldCharType="begin"/>
        </w:r>
        <w:r w:rsidR="003E56F7">
          <w:rPr>
            <w:noProof/>
          </w:rPr>
          <w:instrText xml:space="preserve"> PAGEREF _Toc104472549 \h </w:instrText>
        </w:r>
        <w:r w:rsidR="003E56F7">
          <w:rPr>
            <w:noProof/>
          </w:rPr>
        </w:r>
        <w:r w:rsidR="003E56F7">
          <w:rPr>
            <w:noProof/>
          </w:rPr>
          <w:fldChar w:fldCharType="separate"/>
        </w:r>
        <w:r w:rsidR="003E56F7">
          <w:rPr>
            <w:noProof/>
          </w:rPr>
          <w:t>2</w:t>
        </w:r>
        <w:r w:rsidR="003E56F7">
          <w:rPr>
            <w:noProof/>
          </w:rPr>
          <w:fldChar w:fldCharType="end"/>
        </w:r>
      </w:hyperlink>
    </w:p>
    <w:p w14:paraId="2D2E6D2B" w14:textId="22DC0669" w:rsidR="003E56F7" w:rsidRDefault="00000000">
      <w:pPr>
        <w:pStyle w:val="TOC1"/>
        <w:tabs>
          <w:tab w:val="right" w:leader="dot" w:pos="9344"/>
        </w:tabs>
        <w:rPr>
          <w:rFonts w:asciiTheme="minorHAnsi" w:eastAsiaTheme="minorEastAsia" w:hAnsiTheme="minorHAnsi" w:cstheme="minorBidi"/>
          <w:noProof/>
          <w:szCs w:val="22"/>
        </w:rPr>
      </w:pPr>
      <w:hyperlink w:anchor="_Toc104472550" w:history="1">
        <w:r w:rsidR="003E56F7" w:rsidRPr="004B6847">
          <w:rPr>
            <w:rStyle w:val="affffffe"/>
            <w:noProof/>
          </w:rPr>
          <w:t>5 工业互联网标识解析企业安全防护范围及内容</w:t>
        </w:r>
        <w:r w:rsidR="003E56F7">
          <w:rPr>
            <w:noProof/>
          </w:rPr>
          <w:tab/>
        </w:r>
        <w:r w:rsidR="003E56F7">
          <w:rPr>
            <w:noProof/>
          </w:rPr>
          <w:fldChar w:fldCharType="begin"/>
        </w:r>
        <w:r w:rsidR="003E56F7">
          <w:rPr>
            <w:noProof/>
          </w:rPr>
          <w:instrText xml:space="preserve"> PAGEREF _Toc104472550 \h </w:instrText>
        </w:r>
        <w:r w:rsidR="003E56F7">
          <w:rPr>
            <w:noProof/>
          </w:rPr>
        </w:r>
        <w:r w:rsidR="003E56F7">
          <w:rPr>
            <w:noProof/>
          </w:rPr>
          <w:fldChar w:fldCharType="separate"/>
        </w:r>
        <w:r w:rsidR="003E56F7">
          <w:rPr>
            <w:noProof/>
          </w:rPr>
          <w:t>2</w:t>
        </w:r>
        <w:r w:rsidR="003E56F7">
          <w:rPr>
            <w:noProof/>
          </w:rPr>
          <w:fldChar w:fldCharType="end"/>
        </w:r>
      </w:hyperlink>
    </w:p>
    <w:p w14:paraId="691ECD4E" w14:textId="5D79ECF1" w:rsidR="003E56F7" w:rsidRDefault="00000000">
      <w:pPr>
        <w:pStyle w:val="TOC1"/>
        <w:tabs>
          <w:tab w:val="right" w:leader="dot" w:pos="9344"/>
        </w:tabs>
        <w:rPr>
          <w:rFonts w:asciiTheme="minorHAnsi" w:eastAsiaTheme="minorEastAsia" w:hAnsiTheme="minorHAnsi" w:cstheme="minorBidi"/>
          <w:noProof/>
          <w:szCs w:val="22"/>
        </w:rPr>
      </w:pPr>
      <w:hyperlink w:anchor="_Toc104472551" w:history="1">
        <w:r w:rsidR="003E56F7" w:rsidRPr="004B6847">
          <w:rPr>
            <w:rStyle w:val="affffffe"/>
            <w:noProof/>
          </w:rPr>
          <w:t>6 工业互联网标识解析企业安全防护级别的确定</w:t>
        </w:r>
        <w:r w:rsidR="003E56F7">
          <w:rPr>
            <w:noProof/>
          </w:rPr>
          <w:tab/>
        </w:r>
        <w:r w:rsidR="003E56F7">
          <w:rPr>
            <w:noProof/>
          </w:rPr>
          <w:fldChar w:fldCharType="begin"/>
        </w:r>
        <w:r w:rsidR="003E56F7">
          <w:rPr>
            <w:noProof/>
          </w:rPr>
          <w:instrText xml:space="preserve"> PAGEREF _Toc104472551 \h </w:instrText>
        </w:r>
        <w:r w:rsidR="003E56F7">
          <w:rPr>
            <w:noProof/>
          </w:rPr>
        </w:r>
        <w:r w:rsidR="003E56F7">
          <w:rPr>
            <w:noProof/>
          </w:rPr>
          <w:fldChar w:fldCharType="separate"/>
        </w:r>
        <w:r w:rsidR="003E56F7">
          <w:rPr>
            <w:noProof/>
          </w:rPr>
          <w:t>2</w:t>
        </w:r>
        <w:r w:rsidR="003E56F7">
          <w:rPr>
            <w:noProof/>
          </w:rPr>
          <w:fldChar w:fldCharType="end"/>
        </w:r>
      </w:hyperlink>
    </w:p>
    <w:p w14:paraId="5DB71C80" w14:textId="4E95D433" w:rsidR="003E56F7" w:rsidRDefault="00000000">
      <w:pPr>
        <w:pStyle w:val="TOC1"/>
        <w:tabs>
          <w:tab w:val="right" w:leader="dot" w:pos="9344"/>
        </w:tabs>
        <w:rPr>
          <w:rFonts w:asciiTheme="minorHAnsi" w:eastAsiaTheme="minorEastAsia" w:hAnsiTheme="minorHAnsi" w:cstheme="minorBidi"/>
          <w:noProof/>
          <w:szCs w:val="22"/>
        </w:rPr>
      </w:pPr>
      <w:hyperlink w:anchor="_Toc104472552" w:history="1">
        <w:r w:rsidR="003E56F7" w:rsidRPr="004B6847">
          <w:rPr>
            <w:rStyle w:val="affffffe"/>
            <w:noProof/>
          </w:rPr>
          <w:t>7 工业互联网标识解析企业安全防护要求</w:t>
        </w:r>
        <w:r w:rsidR="003E56F7">
          <w:rPr>
            <w:noProof/>
          </w:rPr>
          <w:tab/>
        </w:r>
        <w:r w:rsidR="003E56F7">
          <w:rPr>
            <w:noProof/>
          </w:rPr>
          <w:fldChar w:fldCharType="begin"/>
        </w:r>
        <w:r w:rsidR="003E56F7">
          <w:rPr>
            <w:noProof/>
          </w:rPr>
          <w:instrText xml:space="preserve"> PAGEREF _Toc104472552 \h </w:instrText>
        </w:r>
        <w:r w:rsidR="003E56F7">
          <w:rPr>
            <w:noProof/>
          </w:rPr>
        </w:r>
        <w:r w:rsidR="003E56F7">
          <w:rPr>
            <w:noProof/>
          </w:rPr>
          <w:fldChar w:fldCharType="separate"/>
        </w:r>
        <w:r w:rsidR="003E56F7">
          <w:rPr>
            <w:noProof/>
          </w:rPr>
          <w:t>3</w:t>
        </w:r>
        <w:r w:rsidR="003E56F7">
          <w:rPr>
            <w:noProof/>
          </w:rPr>
          <w:fldChar w:fldCharType="end"/>
        </w:r>
      </w:hyperlink>
    </w:p>
    <w:p w14:paraId="54CD3B4E" w14:textId="69F9F175" w:rsidR="003E56F7" w:rsidRDefault="00000000">
      <w:pPr>
        <w:pStyle w:val="TOC2"/>
        <w:rPr>
          <w:rFonts w:asciiTheme="minorHAnsi" w:eastAsiaTheme="minorEastAsia" w:hAnsiTheme="minorHAnsi" w:cstheme="minorBidi"/>
          <w:noProof/>
          <w:szCs w:val="22"/>
        </w:rPr>
      </w:pPr>
      <w:hyperlink w:anchor="_Toc104472553" w:history="1">
        <w:r w:rsidR="003E56F7" w:rsidRPr="004B6847">
          <w:rPr>
            <w:rStyle w:val="affffffe"/>
            <w:noProof/>
            <w14:scene3d>
              <w14:camera w14:prst="orthographicFront"/>
              <w14:lightRig w14:rig="threePt" w14:dir="t">
                <w14:rot w14:lat="0" w14:lon="0" w14:rev="0"/>
              </w14:lightRig>
            </w14:scene3d>
          </w:rPr>
          <w:t>7.1</w:t>
        </w:r>
        <w:r w:rsidR="003E56F7" w:rsidRPr="004B6847">
          <w:rPr>
            <w:rStyle w:val="affffffe"/>
            <w:noProof/>
          </w:rPr>
          <w:t xml:space="preserve"> 基本级防护要求</w:t>
        </w:r>
        <w:r w:rsidR="003E56F7">
          <w:rPr>
            <w:noProof/>
          </w:rPr>
          <w:tab/>
        </w:r>
        <w:r w:rsidR="003E56F7">
          <w:rPr>
            <w:noProof/>
          </w:rPr>
          <w:fldChar w:fldCharType="begin"/>
        </w:r>
        <w:r w:rsidR="003E56F7">
          <w:rPr>
            <w:noProof/>
          </w:rPr>
          <w:instrText xml:space="preserve"> PAGEREF _Toc104472553 \h </w:instrText>
        </w:r>
        <w:r w:rsidR="003E56F7">
          <w:rPr>
            <w:noProof/>
          </w:rPr>
        </w:r>
        <w:r w:rsidR="003E56F7">
          <w:rPr>
            <w:noProof/>
          </w:rPr>
          <w:fldChar w:fldCharType="separate"/>
        </w:r>
        <w:r w:rsidR="003E56F7">
          <w:rPr>
            <w:noProof/>
          </w:rPr>
          <w:t>3</w:t>
        </w:r>
        <w:r w:rsidR="003E56F7">
          <w:rPr>
            <w:noProof/>
          </w:rPr>
          <w:fldChar w:fldCharType="end"/>
        </w:r>
      </w:hyperlink>
    </w:p>
    <w:p w14:paraId="60691340" w14:textId="1C04C908" w:rsidR="003E56F7" w:rsidRDefault="00000000">
      <w:pPr>
        <w:pStyle w:val="TOC2"/>
        <w:rPr>
          <w:rFonts w:asciiTheme="minorHAnsi" w:eastAsiaTheme="minorEastAsia" w:hAnsiTheme="minorHAnsi" w:cstheme="minorBidi"/>
          <w:noProof/>
          <w:szCs w:val="22"/>
        </w:rPr>
      </w:pPr>
      <w:hyperlink w:anchor="_Toc104472554" w:history="1">
        <w:r w:rsidR="003E56F7" w:rsidRPr="004B6847">
          <w:rPr>
            <w:rStyle w:val="affffffe"/>
            <w:noProof/>
            <w14:scene3d>
              <w14:camera w14:prst="orthographicFront"/>
              <w14:lightRig w14:rig="threePt" w14:dir="t">
                <w14:rot w14:lat="0" w14:lon="0" w14:rev="0"/>
              </w14:lightRig>
            </w14:scene3d>
          </w:rPr>
          <w:t>7.2</w:t>
        </w:r>
        <w:r w:rsidR="003E56F7" w:rsidRPr="004B6847">
          <w:rPr>
            <w:rStyle w:val="affffffe"/>
            <w:noProof/>
          </w:rPr>
          <w:t xml:space="preserve"> 增强级防护要求</w:t>
        </w:r>
        <w:r w:rsidR="003E56F7">
          <w:rPr>
            <w:noProof/>
          </w:rPr>
          <w:tab/>
        </w:r>
        <w:r w:rsidR="003E56F7">
          <w:rPr>
            <w:noProof/>
          </w:rPr>
          <w:fldChar w:fldCharType="begin"/>
        </w:r>
        <w:r w:rsidR="003E56F7">
          <w:rPr>
            <w:noProof/>
          </w:rPr>
          <w:instrText xml:space="preserve"> PAGEREF _Toc104472554 \h </w:instrText>
        </w:r>
        <w:r w:rsidR="003E56F7">
          <w:rPr>
            <w:noProof/>
          </w:rPr>
        </w:r>
        <w:r w:rsidR="003E56F7">
          <w:rPr>
            <w:noProof/>
          </w:rPr>
          <w:fldChar w:fldCharType="separate"/>
        </w:r>
        <w:r w:rsidR="003E56F7">
          <w:rPr>
            <w:noProof/>
          </w:rPr>
          <w:t>10</w:t>
        </w:r>
        <w:r w:rsidR="003E56F7">
          <w:rPr>
            <w:noProof/>
          </w:rPr>
          <w:fldChar w:fldCharType="end"/>
        </w:r>
      </w:hyperlink>
    </w:p>
    <w:p w14:paraId="3A145804" w14:textId="31FBAF60" w:rsidR="003E56F7" w:rsidRDefault="00000000">
      <w:pPr>
        <w:pStyle w:val="TOC1"/>
        <w:tabs>
          <w:tab w:val="right" w:leader="dot" w:pos="9344"/>
        </w:tabs>
        <w:rPr>
          <w:rFonts w:asciiTheme="minorHAnsi" w:eastAsiaTheme="minorEastAsia" w:hAnsiTheme="minorHAnsi" w:cstheme="minorBidi"/>
          <w:noProof/>
          <w:szCs w:val="22"/>
        </w:rPr>
      </w:pPr>
      <w:hyperlink w:anchor="_Toc104472555" w:history="1">
        <w:r w:rsidR="003E56F7" w:rsidRPr="004B6847">
          <w:rPr>
            <w:rStyle w:val="affffffe"/>
            <w:noProof/>
            <w:spacing w:val="105"/>
          </w:rPr>
          <w:t>参考文</w:t>
        </w:r>
        <w:r w:rsidR="003E56F7" w:rsidRPr="004B6847">
          <w:rPr>
            <w:rStyle w:val="affffffe"/>
            <w:noProof/>
          </w:rPr>
          <w:t>献</w:t>
        </w:r>
        <w:r w:rsidR="003E56F7">
          <w:rPr>
            <w:noProof/>
          </w:rPr>
          <w:tab/>
        </w:r>
        <w:r w:rsidR="003E56F7">
          <w:rPr>
            <w:noProof/>
          </w:rPr>
          <w:fldChar w:fldCharType="begin"/>
        </w:r>
        <w:r w:rsidR="003E56F7">
          <w:rPr>
            <w:noProof/>
          </w:rPr>
          <w:instrText xml:space="preserve"> PAGEREF _Toc104472555 \h </w:instrText>
        </w:r>
        <w:r w:rsidR="003E56F7">
          <w:rPr>
            <w:noProof/>
          </w:rPr>
        </w:r>
        <w:r w:rsidR="003E56F7">
          <w:rPr>
            <w:noProof/>
          </w:rPr>
          <w:fldChar w:fldCharType="separate"/>
        </w:r>
        <w:r w:rsidR="003E56F7">
          <w:rPr>
            <w:noProof/>
          </w:rPr>
          <w:t>17</w:t>
        </w:r>
        <w:r w:rsidR="003E56F7">
          <w:rPr>
            <w:noProof/>
          </w:rPr>
          <w:fldChar w:fldCharType="end"/>
        </w:r>
      </w:hyperlink>
    </w:p>
    <w:p w14:paraId="2EBA0BDD" w14:textId="39815C28" w:rsidR="00B53AA9" w:rsidRPr="00B53AA9" w:rsidRDefault="00B53AA9" w:rsidP="007E7CA3">
      <w:pPr>
        <w:pStyle w:val="affffff2"/>
        <w:spacing w:after="468"/>
        <w:sectPr w:rsidR="00B53AA9" w:rsidRPr="00B53AA9" w:rsidSect="007E7CA3">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B53AA9">
        <w:fldChar w:fldCharType="end"/>
      </w:r>
    </w:p>
    <w:p w14:paraId="2A04C490" w14:textId="77777777" w:rsidR="00B53AA9" w:rsidRDefault="00B53AA9" w:rsidP="00B53AA9">
      <w:pPr>
        <w:pStyle w:val="a6"/>
        <w:spacing w:after="468"/>
      </w:pPr>
      <w:bookmarkStart w:id="20" w:name="_Toc104472540"/>
      <w:bookmarkStart w:id="21" w:name="BookMark2"/>
      <w:bookmarkEnd w:id="19"/>
      <w:r w:rsidRPr="007E7CA3">
        <w:rPr>
          <w:rFonts w:hint="eastAsia"/>
          <w:spacing w:val="320"/>
        </w:rPr>
        <w:lastRenderedPageBreak/>
        <w:t>前</w:t>
      </w:r>
      <w:r>
        <w:t>言</w:t>
      </w:r>
      <w:bookmarkEnd w:id="20"/>
    </w:p>
    <w:p w14:paraId="3324FF4B" w14:textId="7B09D316" w:rsidR="00B53AA9" w:rsidRDefault="00B53AA9" w:rsidP="003E56F7">
      <w:pPr>
        <w:pStyle w:val="affffb"/>
        <w:ind w:firstLine="420"/>
      </w:pPr>
      <w:r>
        <w:rPr>
          <w:rFonts w:hint="eastAsia"/>
        </w:rPr>
        <w:t>本文件按照GB/T 1.1—2020《标准化工作导则  第1部分：标准化文件的结构和起草规则》的规定起草。</w:t>
      </w:r>
    </w:p>
    <w:p w14:paraId="42F3E93B" w14:textId="633E9788" w:rsidR="00165835" w:rsidRDefault="00165835" w:rsidP="003E56F7">
      <w:pPr>
        <w:pStyle w:val="affffb"/>
        <w:ind w:firstLine="420"/>
        <w:rPr>
          <w:ins w:id="22" w:author="dong yue" w:date="2022-08-17T16:37:00Z"/>
        </w:rPr>
      </w:pPr>
      <w:ins w:id="23" w:author="dong yue" w:date="2022-08-17T16:25:00Z">
        <w:r>
          <w:rPr>
            <w:rFonts w:hint="eastAsia"/>
          </w:rPr>
          <w:t>本文件是G</w:t>
        </w:r>
        <w:r>
          <w:t xml:space="preserve">B/T </w:t>
        </w:r>
        <w:r>
          <w:rPr>
            <w:rFonts w:hint="eastAsia"/>
          </w:rPr>
          <w:t>xxx《工业互联网企业网络安全》</w:t>
        </w:r>
      </w:ins>
      <w:ins w:id="24" w:author="dong yue" w:date="2022-08-17T16:26:00Z">
        <w:r>
          <w:rPr>
            <w:rFonts w:hint="eastAsia"/>
          </w:rPr>
          <w:t>的第</w:t>
        </w:r>
        <w:r>
          <w:t>3</w:t>
        </w:r>
        <w:r>
          <w:rPr>
            <w:rFonts w:hint="eastAsia"/>
          </w:rPr>
          <w:t>部分。</w:t>
        </w:r>
      </w:ins>
    </w:p>
    <w:p w14:paraId="73482886" w14:textId="4062ADC1" w:rsidR="009D2FC0" w:rsidRDefault="009D2FC0" w:rsidP="003E56F7">
      <w:pPr>
        <w:pStyle w:val="affffb"/>
        <w:ind w:firstLine="420"/>
      </w:pPr>
      <w:ins w:id="25" w:author="dong yue" w:date="2022-08-17T16:37:00Z">
        <w:r w:rsidRPr="009D2FC0">
          <w:rPr>
            <w:rFonts w:hint="eastAsia"/>
          </w:rPr>
          <w:t>请注意本文件的某些内容可能涉及专利。本文件的发布机构不承担识别专利的责任。</w:t>
        </w:r>
      </w:ins>
    </w:p>
    <w:p w14:paraId="3D4509CA" w14:textId="4002F945" w:rsidR="00B53AA9" w:rsidRDefault="00B53AA9" w:rsidP="00B53AA9">
      <w:pPr>
        <w:pStyle w:val="affffb"/>
        <w:ind w:firstLine="420"/>
      </w:pPr>
      <w:r>
        <w:rPr>
          <w:rFonts w:hint="eastAsia"/>
        </w:rPr>
        <w:t>本文件由</w:t>
      </w:r>
      <w:r w:rsidR="00925392">
        <w:rPr>
          <w:rFonts w:hAnsi="宋体" w:hint="eastAsia"/>
          <w:szCs w:val="24"/>
        </w:rPr>
        <w:t>中华人民共和国工业和信息化部</w:t>
      </w:r>
      <w:r>
        <w:rPr>
          <w:rFonts w:hint="eastAsia"/>
        </w:rPr>
        <w:t>提出。</w:t>
      </w:r>
    </w:p>
    <w:p w14:paraId="1F973CDC" w14:textId="30E9C761" w:rsidR="00925392" w:rsidRDefault="00925392" w:rsidP="00B53AA9">
      <w:pPr>
        <w:pStyle w:val="affffb"/>
        <w:ind w:firstLine="420"/>
      </w:pPr>
      <w:r>
        <w:rPr>
          <w:rFonts w:hint="eastAsia"/>
        </w:rPr>
        <w:t>本文件由全国通信标准化技术委员会（</w:t>
      </w:r>
      <w:r w:rsidRPr="005E406B">
        <w:t>SAC/TC485</w:t>
      </w:r>
      <w:r>
        <w:rPr>
          <w:rFonts w:hint="eastAsia"/>
        </w:rPr>
        <w:t>）归口。</w:t>
      </w:r>
    </w:p>
    <w:p w14:paraId="52AD9845" w14:textId="12571806" w:rsidR="00B53AA9" w:rsidRDefault="00B53AA9" w:rsidP="00B53AA9">
      <w:pPr>
        <w:pStyle w:val="affffb"/>
        <w:ind w:firstLine="420"/>
      </w:pPr>
      <w:r>
        <w:rPr>
          <w:rFonts w:hint="eastAsia"/>
        </w:rPr>
        <w:t>本文件起草单位：</w:t>
      </w:r>
      <w:r w:rsidR="00925392" w:rsidRPr="00925392">
        <w:rPr>
          <w:rFonts w:hint="eastAsia"/>
        </w:rPr>
        <w:t>中国信息通信研究院、国家工业信息安全发展研究中心、中国电子信息产业发展研究院、</w:t>
      </w:r>
      <w:r w:rsidR="00D27F60">
        <w:rPr>
          <w:rFonts w:hint="eastAsia"/>
        </w:rPr>
        <w:t>中国工业互联网研究院、</w:t>
      </w:r>
      <w:r w:rsidR="00925392" w:rsidRPr="00925392">
        <w:rPr>
          <w:rFonts w:hint="eastAsia"/>
        </w:rPr>
        <w:t>北京航空航天大学、广东鑫兴科技有限公司、江苏中天互联科技有限公司、北京天融信网络安全技术有限公司、北京启明星辰信息安全技术有限公司、北京东方通网信科技有限公司、</w:t>
      </w:r>
      <w:r w:rsidR="00D82AD1" w:rsidRPr="00D82AD1">
        <w:rPr>
          <w:rFonts w:hint="eastAsia"/>
        </w:rPr>
        <w:t>郑州信大捷安信息技术股份有限公司</w:t>
      </w:r>
      <w:r w:rsidR="00D82AD1">
        <w:rPr>
          <w:rFonts w:hint="eastAsia"/>
        </w:rPr>
        <w:t>、</w:t>
      </w:r>
      <w:r w:rsidR="00F662A4" w:rsidRPr="00925392">
        <w:rPr>
          <w:rFonts w:hint="eastAsia"/>
        </w:rPr>
        <w:t>亚信安全科技有限公司、中通服和信科技有限公司、</w:t>
      </w:r>
      <w:r w:rsidR="00F662A4" w:rsidRPr="00F662A4">
        <w:rPr>
          <w:rFonts w:hint="eastAsia"/>
        </w:rPr>
        <w:t>北京神州绿盟科技有限公司</w:t>
      </w:r>
      <w:r w:rsidR="00F662A4">
        <w:rPr>
          <w:rFonts w:hint="eastAsia"/>
        </w:rPr>
        <w:t>、</w:t>
      </w:r>
      <w:r w:rsidR="00925392" w:rsidRPr="00925392">
        <w:rPr>
          <w:rFonts w:hint="eastAsia"/>
        </w:rPr>
        <w:t>南京中新赛克科技有限责任公司、中移物联网有限公司、</w:t>
      </w:r>
      <w:r w:rsidR="00351A80" w:rsidRPr="00351A80">
        <w:rPr>
          <w:rFonts w:hint="eastAsia"/>
        </w:rPr>
        <w:t>国能大渡河流域水电开发有限公司</w:t>
      </w:r>
      <w:r w:rsidR="00351A80">
        <w:rPr>
          <w:rFonts w:hint="eastAsia"/>
        </w:rPr>
        <w:t>、</w:t>
      </w:r>
      <w:r w:rsidR="00F662A4" w:rsidRPr="00F662A4">
        <w:rPr>
          <w:rFonts w:hint="eastAsia"/>
        </w:rPr>
        <w:t>国网河南省电力公司</w:t>
      </w:r>
      <w:r w:rsidR="00F662A4">
        <w:rPr>
          <w:rFonts w:hint="eastAsia"/>
        </w:rPr>
        <w:t>、</w:t>
      </w:r>
      <w:r w:rsidR="00DB6425">
        <w:rPr>
          <w:rFonts w:hint="eastAsia"/>
        </w:rPr>
        <w:t>中国电信集团有限公司、</w:t>
      </w:r>
      <w:r w:rsidR="00925392" w:rsidRPr="00925392">
        <w:rPr>
          <w:rFonts w:hint="eastAsia"/>
        </w:rPr>
        <w:t>北京信安世纪科技股份有限公司、奇安信科技集团股份有限公司</w:t>
      </w:r>
      <w:r w:rsidR="00DB6425">
        <w:rPr>
          <w:rFonts w:hint="eastAsia"/>
        </w:rPr>
        <w:t>、</w:t>
      </w:r>
      <w:r w:rsidR="00DB6425" w:rsidRPr="00DB6425">
        <w:rPr>
          <w:rFonts w:hint="eastAsia"/>
        </w:rPr>
        <w:t>国网电商科技有限公司</w:t>
      </w:r>
      <w:r w:rsidR="00B67479">
        <w:rPr>
          <w:rFonts w:hint="eastAsia"/>
        </w:rPr>
        <w:t>、中国船级社</w:t>
      </w:r>
    </w:p>
    <w:p w14:paraId="24CBE062" w14:textId="77777777" w:rsidR="00B53AA9" w:rsidRDefault="00B53AA9" w:rsidP="00B53AA9">
      <w:pPr>
        <w:pStyle w:val="affffb"/>
        <w:ind w:firstLine="420"/>
      </w:pPr>
      <w:r>
        <w:rPr>
          <w:rFonts w:hint="eastAsia"/>
        </w:rPr>
        <w:t>本文件主要起草人：</w:t>
      </w:r>
    </w:p>
    <w:p w14:paraId="40E6B0D6" w14:textId="77777777" w:rsidR="00B53AA9" w:rsidRDefault="00B53AA9" w:rsidP="00B53AA9">
      <w:pPr>
        <w:pStyle w:val="affffb"/>
        <w:ind w:firstLine="420"/>
      </w:pPr>
    </w:p>
    <w:p w14:paraId="3955019D" w14:textId="10BADA04" w:rsidR="00B53AA9" w:rsidRPr="00B53AA9" w:rsidRDefault="00B53AA9" w:rsidP="007E7CA3">
      <w:pPr>
        <w:pStyle w:val="affffb"/>
        <w:ind w:firstLine="420"/>
        <w:sectPr w:rsidR="00B53AA9" w:rsidRPr="00B53AA9" w:rsidSect="00E945F0">
          <w:pgSz w:w="11906" w:h="16838" w:code="9"/>
          <w:pgMar w:top="1928" w:right="1134" w:bottom="1134" w:left="1134" w:header="1418" w:footer="1134" w:gutter="284"/>
          <w:pgNumType w:fmt="upperRoman"/>
          <w:cols w:space="425"/>
          <w:formProt w:val="0"/>
          <w:docGrid w:type="lines" w:linePitch="312"/>
        </w:sectPr>
      </w:pPr>
    </w:p>
    <w:p w14:paraId="0C7345A6" w14:textId="77777777" w:rsidR="00A02AB1" w:rsidRDefault="00A02AB1" w:rsidP="00A02AB1">
      <w:pPr>
        <w:pStyle w:val="a6"/>
        <w:spacing w:after="468"/>
      </w:pPr>
      <w:bookmarkStart w:id="26" w:name="_Toc104472541"/>
      <w:bookmarkStart w:id="27" w:name="BookMark3"/>
      <w:bookmarkEnd w:id="21"/>
      <w:r w:rsidRPr="00A02AB1">
        <w:rPr>
          <w:spacing w:val="320"/>
        </w:rPr>
        <w:lastRenderedPageBreak/>
        <w:t>引</w:t>
      </w:r>
      <w:r>
        <w:t>言</w:t>
      </w:r>
      <w:bookmarkEnd w:id="26"/>
    </w:p>
    <w:p w14:paraId="5A818D89" w14:textId="17F5FA89" w:rsidR="00774FC7" w:rsidRDefault="00B436E2" w:rsidP="00A02AB1">
      <w:pPr>
        <w:pStyle w:val="affffb"/>
        <w:ind w:firstLine="420"/>
        <w:rPr>
          <w:ins w:id="28" w:author="dong yue" w:date="2022-08-17T17:25:00Z"/>
        </w:rPr>
      </w:pPr>
      <w:ins w:id="29" w:author="dong yue" w:date="2022-08-17T17:09:00Z">
        <w:r w:rsidRPr="00B436E2">
          <w:rPr>
            <w:rFonts w:hint="eastAsia"/>
          </w:rPr>
          <w:t>工业互联网企业数量众多、信息化发展程度</w:t>
        </w:r>
      </w:ins>
      <w:ins w:id="30" w:author="dong yue" w:date="2022-08-17T17:13:00Z">
        <w:r>
          <w:rPr>
            <w:rFonts w:hint="eastAsia"/>
          </w:rPr>
          <w:t>不同</w:t>
        </w:r>
      </w:ins>
      <w:ins w:id="31" w:author="dong yue" w:date="2022-08-17T17:11:00Z">
        <w:r>
          <w:rPr>
            <w:rFonts w:hint="eastAsia"/>
          </w:rPr>
          <w:t>且</w:t>
        </w:r>
      </w:ins>
      <w:ins w:id="32" w:author="dong yue" w:date="2022-08-17T17:09:00Z">
        <w:r w:rsidRPr="00B436E2">
          <w:rPr>
            <w:rFonts w:hint="eastAsia"/>
          </w:rPr>
          <w:t>承载业务类型相异，</w:t>
        </w:r>
      </w:ins>
      <w:ins w:id="33" w:author="dong yue" w:date="2022-08-17T17:23:00Z">
        <w:r w:rsidR="009403D0">
          <w:rPr>
            <w:rFonts w:hint="eastAsia"/>
          </w:rPr>
          <w:t>所属行业网络安全防护规律差异化</w:t>
        </w:r>
      </w:ins>
      <w:ins w:id="34" w:author="dong yue" w:date="2022-08-17T17:11:00Z">
        <w:r>
          <w:rPr>
            <w:rFonts w:hint="eastAsia"/>
          </w:rPr>
          <w:t>明显</w:t>
        </w:r>
      </w:ins>
      <w:ins w:id="35" w:author="dong yue" w:date="2022-08-17T17:09:00Z">
        <w:r w:rsidRPr="00B436E2">
          <w:rPr>
            <w:rFonts w:hint="eastAsia"/>
          </w:rPr>
          <w:t>，</w:t>
        </w:r>
      </w:ins>
      <w:ins w:id="36" w:author="dong yue" w:date="2022-08-17T17:22:00Z">
        <w:r w:rsidR="009403D0">
          <w:rPr>
            <w:rFonts w:hint="eastAsia"/>
          </w:rPr>
          <w:t>现有网络安全防护要求无法满足工业互联网企业发展实际需求</w:t>
        </w:r>
      </w:ins>
      <w:ins w:id="37" w:author="dong yue" w:date="2022-08-17T17:23:00Z">
        <w:r w:rsidR="009403D0">
          <w:rPr>
            <w:rFonts w:hint="eastAsia"/>
          </w:rPr>
          <w:t>，因此要</w:t>
        </w:r>
      </w:ins>
      <w:ins w:id="38" w:author="dong yue" w:date="2022-08-17T17:25:00Z">
        <w:r w:rsidR="00774FC7">
          <w:rPr>
            <w:rFonts w:hint="eastAsia"/>
          </w:rPr>
          <w:t>实施</w:t>
        </w:r>
        <w:r w:rsidR="00774FC7" w:rsidRPr="00774FC7">
          <w:rPr>
            <w:rFonts w:hint="eastAsia"/>
          </w:rPr>
          <w:t>工业互联网企业网络安全分类分级管理</w:t>
        </w:r>
        <w:r w:rsidR="00774FC7">
          <w:rPr>
            <w:rFonts w:hint="eastAsia"/>
          </w:rPr>
          <w:t>并编制</w:t>
        </w:r>
      </w:ins>
      <w:ins w:id="39" w:author="dong yue" w:date="2022-08-17T17:26:00Z">
        <w:r w:rsidR="00774FC7">
          <w:rPr>
            <w:rFonts w:hint="eastAsia"/>
          </w:rPr>
          <w:t>相关标准。</w:t>
        </w:r>
      </w:ins>
    </w:p>
    <w:p w14:paraId="16DE4DB8" w14:textId="139FEF62" w:rsidR="00B436E2" w:rsidRDefault="00774FC7" w:rsidP="00A02AB1">
      <w:pPr>
        <w:pStyle w:val="affffb"/>
        <w:ind w:firstLine="420"/>
        <w:rPr>
          <w:ins w:id="40" w:author="dong yue" w:date="2022-08-17T17:09:00Z"/>
        </w:rPr>
      </w:pPr>
      <w:ins w:id="41" w:author="dong yue" w:date="2022-08-17T17:26:00Z">
        <w:r w:rsidRPr="00774FC7">
          <w:t>GB/T XXXXX-XXXX</w:t>
        </w:r>
        <w:r>
          <w:t xml:space="preserve"> </w:t>
        </w:r>
        <w:r>
          <w:rPr>
            <w:rFonts w:hint="eastAsia"/>
          </w:rPr>
          <w:t>《工业互联网企业网络安全》</w:t>
        </w:r>
      </w:ins>
      <w:ins w:id="42" w:author="dong yue" w:date="2022-08-17T17:15:00Z">
        <w:r w:rsidR="002949F8" w:rsidRPr="002949F8">
          <w:rPr>
            <w:rFonts w:hint="eastAsia"/>
          </w:rPr>
          <w:t>标准作为</w:t>
        </w:r>
      </w:ins>
      <w:ins w:id="43" w:author="dong yue" w:date="2022-08-17T17:17:00Z">
        <w:r w:rsidR="002949F8">
          <w:rPr>
            <w:rFonts w:hint="eastAsia"/>
          </w:rPr>
          <w:t>工业和信息化部</w:t>
        </w:r>
      </w:ins>
      <w:ins w:id="44" w:author="dong yue" w:date="2022-08-17T17:15:00Z">
        <w:r w:rsidR="002949F8" w:rsidRPr="002949F8">
          <w:rPr>
            <w:rFonts w:hint="eastAsia"/>
          </w:rPr>
          <w:t>开展工业互联网企业网络安全分类分级管理工作的重要支撑</w:t>
        </w:r>
      </w:ins>
      <w:ins w:id="45" w:author="dong yue" w:date="2022-08-17T17:17:00Z">
        <w:r w:rsidR="002949F8">
          <w:rPr>
            <w:rFonts w:hint="eastAsia"/>
          </w:rPr>
          <w:t>，</w:t>
        </w:r>
      </w:ins>
      <w:ins w:id="46" w:author="dong yue" w:date="2022-08-17T17:18:00Z">
        <w:r w:rsidR="002949F8" w:rsidRPr="00916FA1">
          <w:rPr>
            <w:rFonts w:hint="eastAsia"/>
          </w:rPr>
          <w:t>针对应用工业互联网的工业企业、工业互联网平台企业、工业互联网标识解析企业及企业数据安全，提出不同级别的网络安全管理及安全防护技术要求</w:t>
        </w:r>
        <w:r w:rsidR="002949F8">
          <w:rPr>
            <w:rFonts w:hint="eastAsia"/>
          </w:rPr>
          <w:t>，</w:t>
        </w:r>
        <w:r w:rsidR="002949F8" w:rsidRPr="002949F8">
          <w:rPr>
            <w:rFonts w:hint="eastAsia"/>
          </w:rPr>
          <w:t>指导企业落实与自身级别相适应安全防护措施，加强网络安全能力建设。</w:t>
        </w:r>
      </w:ins>
    </w:p>
    <w:p w14:paraId="06316142" w14:textId="7A7FD0ED" w:rsidR="00A02AB1" w:rsidRDefault="00774FC7" w:rsidP="00A02AB1">
      <w:pPr>
        <w:pStyle w:val="affffb"/>
        <w:ind w:firstLine="420"/>
      </w:pPr>
      <w:ins w:id="47" w:author="dong yue" w:date="2022-08-17T17:27:00Z">
        <w:r w:rsidRPr="00774FC7">
          <w:rPr>
            <w:rFonts w:hint="eastAsia"/>
          </w:rPr>
          <w:t>GB/T XXXXX-XXXX 《工业互联网企业网络安全》标准</w:t>
        </w:r>
      </w:ins>
      <w:ins w:id="48" w:author="dong yue" w:date="2022-08-18T09:34:00Z">
        <w:r w:rsidR="008E2B35">
          <w:rPr>
            <w:rFonts w:hint="eastAsia"/>
          </w:rPr>
          <w:t>拟</w:t>
        </w:r>
      </w:ins>
      <w:ins w:id="49" w:author="dong yue" w:date="2022-08-17T17:27:00Z">
        <w:r>
          <w:rPr>
            <w:rFonts w:hint="eastAsia"/>
          </w:rPr>
          <w:t>由4部分构成</w:t>
        </w:r>
      </w:ins>
      <w:del w:id="50" w:author="dong yue" w:date="2022-08-17T17:27:00Z">
        <w:r w:rsidR="00916FA1" w:rsidRPr="00916FA1" w:rsidDel="00774FC7">
          <w:rPr>
            <w:rFonts w:hint="eastAsia"/>
          </w:rPr>
          <w:delText>工业互联网企业网络安全系列标准</w:delText>
        </w:r>
      </w:del>
      <w:del w:id="51" w:author="dong yue" w:date="2022-08-17T17:18:00Z">
        <w:r w:rsidR="00916FA1" w:rsidRPr="00916FA1" w:rsidDel="002949F8">
          <w:rPr>
            <w:rFonts w:hint="eastAsia"/>
          </w:rPr>
          <w:delText>针对应用工业互联网的工业企业、工业互联网平台企业、工业互联网标识解析企业及企业数据安全，提出不同级别的网络安全管理及安全防护技术要求。</w:delText>
        </w:r>
      </w:del>
      <w:del w:id="52" w:author="dong yue" w:date="2022-08-17T17:27:00Z">
        <w:r w:rsidR="00125190" w:rsidDel="00774FC7">
          <w:rPr>
            <w:rFonts w:hint="eastAsia"/>
          </w:rPr>
          <w:delText>工业互联网企业网络安全系列标准包括</w:delText>
        </w:r>
      </w:del>
      <w:r w:rsidR="00125190">
        <w:rPr>
          <w:rFonts w:hint="eastAsia"/>
        </w:rPr>
        <w:t>：</w:t>
      </w:r>
    </w:p>
    <w:p w14:paraId="788DC22D" w14:textId="7BEC8422" w:rsidR="00125190" w:rsidRDefault="00125190" w:rsidP="00A02AB1">
      <w:pPr>
        <w:pStyle w:val="affffb"/>
        <w:ind w:firstLine="420"/>
      </w:pPr>
      <w:del w:id="53" w:author="dong yue" w:date="2022-08-17T17:27:00Z">
        <w:r w:rsidDel="00774FC7">
          <w:rPr>
            <w:rFonts w:hint="eastAsia"/>
          </w:rPr>
          <w:delText xml:space="preserve">GB/T </w:delText>
        </w:r>
        <w:r w:rsidDel="00774FC7">
          <w:delText>XXXXX-XXXX</w:delText>
        </w:r>
        <w:r w:rsidDel="00774FC7">
          <w:rPr>
            <w:rFonts w:hint="eastAsia"/>
          </w:rPr>
          <w:tab/>
        </w:r>
        <w:r w:rsidRPr="00607E92" w:rsidDel="00774FC7">
          <w:rPr>
            <w:rFonts w:hint="eastAsia"/>
          </w:rPr>
          <w:delText xml:space="preserve">工业互联网企业网络安全 </w:delText>
        </w:r>
      </w:del>
      <w:r w:rsidRPr="00607E92">
        <w:rPr>
          <w:rFonts w:hint="eastAsia"/>
        </w:rPr>
        <w:t>第</w:t>
      </w:r>
      <w:r w:rsidR="00684DD9">
        <w:t>1</w:t>
      </w:r>
      <w:r w:rsidRPr="00607E92">
        <w:rPr>
          <w:rFonts w:hint="eastAsia"/>
        </w:rPr>
        <w:t>部分：</w:t>
      </w:r>
      <w:r w:rsidR="00684DD9">
        <w:rPr>
          <w:rFonts w:hint="eastAsia"/>
        </w:rPr>
        <w:t>应用工业互联网的工业企业</w:t>
      </w:r>
      <w:del w:id="54" w:author="dong yue" w:date="2022-08-22T09:24:00Z">
        <w:r w:rsidRPr="00607E92" w:rsidDel="00C07094">
          <w:rPr>
            <w:rFonts w:hint="eastAsia"/>
          </w:rPr>
          <w:delText>安全</w:delText>
        </w:r>
      </w:del>
      <w:r w:rsidRPr="00607E92">
        <w:rPr>
          <w:rFonts w:hint="eastAsia"/>
        </w:rPr>
        <w:t>防护要求</w:t>
      </w:r>
      <w:ins w:id="55" w:author="dong yue" w:date="2022-08-17T17:29:00Z">
        <w:r w:rsidR="00803BE8">
          <w:rPr>
            <w:rFonts w:hint="eastAsia"/>
          </w:rPr>
          <w:t>。</w:t>
        </w:r>
      </w:ins>
    </w:p>
    <w:p w14:paraId="59B814F3" w14:textId="4C5CD186" w:rsidR="00125190" w:rsidRDefault="00125190" w:rsidP="00A02AB1">
      <w:pPr>
        <w:pStyle w:val="affffb"/>
        <w:ind w:firstLine="420"/>
      </w:pPr>
      <w:del w:id="56" w:author="dong yue" w:date="2022-08-17T17:27:00Z">
        <w:r w:rsidDel="00774FC7">
          <w:rPr>
            <w:rFonts w:hint="eastAsia"/>
          </w:rPr>
          <w:delText xml:space="preserve">GB/T </w:delText>
        </w:r>
        <w:r w:rsidDel="00774FC7">
          <w:delText>XXXXX-XXXX</w:delText>
        </w:r>
        <w:r w:rsidDel="00774FC7">
          <w:rPr>
            <w:rFonts w:hint="eastAsia"/>
          </w:rPr>
          <w:tab/>
        </w:r>
        <w:r w:rsidRPr="00607E92" w:rsidDel="00774FC7">
          <w:rPr>
            <w:rFonts w:hint="eastAsia"/>
          </w:rPr>
          <w:delText xml:space="preserve">工业互联网企业网络安全 </w:delText>
        </w:r>
      </w:del>
      <w:r w:rsidRPr="00607E92">
        <w:rPr>
          <w:rFonts w:hint="eastAsia"/>
        </w:rPr>
        <w:t>第</w:t>
      </w:r>
      <w:r w:rsidR="00684DD9">
        <w:t>2</w:t>
      </w:r>
      <w:r w:rsidRPr="00607E92">
        <w:rPr>
          <w:rFonts w:hint="eastAsia"/>
        </w:rPr>
        <w:t>部分：</w:t>
      </w:r>
      <w:r w:rsidR="00684DD9">
        <w:rPr>
          <w:rFonts w:hint="eastAsia"/>
        </w:rPr>
        <w:t>平台企业</w:t>
      </w:r>
      <w:del w:id="57" w:author="dong yue" w:date="2022-08-22T09:24:00Z">
        <w:r w:rsidRPr="00607E92" w:rsidDel="00C07094">
          <w:rPr>
            <w:rFonts w:hint="eastAsia"/>
          </w:rPr>
          <w:delText>安全</w:delText>
        </w:r>
      </w:del>
      <w:r w:rsidRPr="00607E92">
        <w:rPr>
          <w:rFonts w:hint="eastAsia"/>
        </w:rPr>
        <w:t>防护要求</w:t>
      </w:r>
      <w:ins w:id="58" w:author="dong yue" w:date="2022-08-17T17:29:00Z">
        <w:r w:rsidR="00803BE8">
          <w:rPr>
            <w:rFonts w:hint="eastAsia"/>
          </w:rPr>
          <w:t>。</w:t>
        </w:r>
      </w:ins>
    </w:p>
    <w:p w14:paraId="225C7B8D" w14:textId="49B21877" w:rsidR="00125190" w:rsidRDefault="00125190" w:rsidP="00A02AB1">
      <w:pPr>
        <w:pStyle w:val="affffb"/>
        <w:ind w:firstLine="420"/>
        <w:rPr>
          <w:ins w:id="59" w:author="dong yue" w:date="2022-08-17T17:29:00Z"/>
        </w:rPr>
      </w:pPr>
      <w:del w:id="60" w:author="dong yue" w:date="2022-08-17T17:27:00Z">
        <w:r w:rsidDel="00774FC7">
          <w:rPr>
            <w:rFonts w:hint="eastAsia"/>
          </w:rPr>
          <w:delText xml:space="preserve">GB/T </w:delText>
        </w:r>
        <w:r w:rsidDel="00774FC7">
          <w:delText>XXXXX-XXXX</w:delText>
        </w:r>
        <w:r w:rsidDel="00774FC7">
          <w:rPr>
            <w:rFonts w:hint="eastAsia"/>
          </w:rPr>
          <w:tab/>
        </w:r>
        <w:r w:rsidRPr="00607E92" w:rsidDel="00774FC7">
          <w:rPr>
            <w:rFonts w:hint="eastAsia"/>
          </w:rPr>
          <w:delText xml:space="preserve">工业互联网企业网络安全 </w:delText>
        </w:r>
      </w:del>
      <w:r w:rsidRPr="00607E92">
        <w:rPr>
          <w:rFonts w:hint="eastAsia"/>
        </w:rPr>
        <w:t>第</w:t>
      </w:r>
      <w:r w:rsidR="00684DD9">
        <w:t>3</w:t>
      </w:r>
      <w:r w:rsidRPr="00607E92">
        <w:rPr>
          <w:rFonts w:hint="eastAsia"/>
        </w:rPr>
        <w:t>部分：</w:t>
      </w:r>
      <w:r w:rsidR="00684DD9">
        <w:rPr>
          <w:rFonts w:hint="eastAsia"/>
        </w:rPr>
        <w:t>标识解析企业</w:t>
      </w:r>
      <w:del w:id="61" w:author="dong yue" w:date="2022-08-22T09:24:00Z">
        <w:r w:rsidRPr="00607E92" w:rsidDel="00C07094">
          <w:rPr>
            <w:rFonts w:hint="eastAsia"/>
          </w:rPr>
          <w:delText>安全</w:delText>
        </w:r>
      </w:del>
      <w:r w:rsidRPr="00607E92">
        <w:rPr>
          <w:rFonts w:hint="eastAsia"/>
        </w:rPr>
        <w:t>防护要求</w:t>
      </w:r>
      <w:ins w:id="62" w:author="dong yue" w:date="2022-08-17T17:29:00Z">
        <w:r w:rsidR="00803BE8">
          <w:rPr>
            <w:rFonts w:hint="eastAsia"/>
          </w:rPr>
          <w:t>。</w:t>
        </w:r>
      </w:ins>
    </w:p>
    <w:p w14:paraId="1FC688BF" w14:textId="61B65CE6" w:rsidR="00774FC7" w:rsidRDefault="00774FC7" w:rsidP="00A02AB1">
      <w:pPr>
        <w:pStyle w:val="affffb"/>
        <w:ind w:firstLine="420"/>
      </w:pPr>
      <w:ins w:id="63" w:author="dong yue" w:date="2022-08-17T17:29:00Z">
        <w:r>
          <w:rPr>
            <w:rFonts w:hint="eastAsia"/>
          </w:rPr>
          <w:t>第4部分：</w:t>
        </w:r>
        <w:r w:rsidR="00803BE8" w:rsidRPr="00125190">
          <w:rPr>
            <w:rFonts w:hint="eastAsia"/>
          </w:rPr>
          <w:t>数据</w:t>
        </w:r>
      </w:ins>
      <w:ins w:id="64" w:author="dong yue" w:date="2022-08-22T09:25:00Z">
        <w:r w:rsidR="00C07094">
          <w:rPr>
            <w:rFonts w:hint="eastAsia"/>
          </w:rPr>
          <w:t>防护</w:t>
        </w:r>
      </w:ins>
      <w:ins w:id="65" w:author="dong yue" w:date="2022-08-17T17:29:00Z">
        <w:r w:rsidR="00803BE8" w:rsidRPr="00125190">
          <w:rPr>
            <w:rFonts w:hint="eastAsia"/>
          </w:rPr>
          <w:t>要求</w:t>
        </w:r>
        <w:r w:rsidR="00803BE8">
          <w:rPr>
            <w:rFonts w:hint="eastAsia"/>
          </w:rPr>
          <w:t>。</w:t>
        </w:r>
      </w:ins>
    </w:p>
    <w:p w14:paraId="21FC8EDE" w14:textId="0FA152BE" w:rsidR="00125190" w:rsidDel="00803BE8" w:rsidRDefault="00125190" w:rsidP="00125190">
      <w:pPr>
        <w:pStyle w:val="af2"/>
        <w:numPr>
          <w:ilvl w:val="0"/>
          <w:numId w:val="0"/>
        </w:numPr>
        <w:ind w:left="851" w:hanging="426"/>
        <w:rPr>
          <w:del w:id="66" w:author="dong yue" w:date="2022-08-17T17:29:00Z"/>
        </w:rPr>
      </w:pPr>
      <w:del w:id="67" w:author="dong yue" w:date="2022-08-17T17:28:00Z">
        <w:r w:rsidRPr="00125190" w:rsidDel="00774FC7">
          <w:rPr>
            <w:rFonts w:hint="eastAsia"/>
            <w:noProof/>
          </w:rPr>
          <w:delText>GB/T XXXXX-XXXX</w:delText>
        </w:r>
        <w:r w:rsidRPr="00125190" w:rsidDel="00774FC7">
          <w:rPr>
            <w:rFonts w:hint="eastAsia"/>
            <w:noProof/>
          </w:rPr>
          <w:tab/>
          <w:delText>工业互联网企业网络安全 第4部分</w:delText>
        </w:r>
      </w:del>
      <w:del w:id="68" w:author="dong yue" w:date="2022-08-17T17:29:00Z">
        <w:r w:rsidRPr="00125190" w:rsidDel="00803BE8">
          <w:rPr>
            <w:rFonts w:hint="eastAsia"/>
            <w:noProof/>
          </w:rPr>
          <w:delText>：</w:delText>
        </w:r>
        <w:r w:rsidRPr="00125190" w:rsidDel="00803BE8">
          <w:rPr>
            <w:rFonts w:hint="eastAsia"/>
          </w:rPr>
          <w:delText>数据安全防护要求</w:delText>
        </w:r>
      </w:del>
    </w:p>
    <w:p w14:paraId="3171745C" w14:textId="22043619" w:rsidR="00684DD9" w:rsidDel="00803BE8" w:rsidRDefault="00684DD9">
      <w:pPr>
        <w:pStyle w:val="af2"/>
        <w:numPr>
          <w:ilvl w:val="0"/>
          <w:numId w:val="0"/>
        </w:numPr>
        <w:rPr>
          <w:del w:id="69" w:author="dong yue" w:date="2022-08-17T17:30:00Z"/>
        </w:rPr>
      </w:pPr>
      <w:del w:id="70" w:author="dong yue" w:date="2022-08-17T17:30:00Z">
        <w:r w:rsidDel="00803BE8">
          <w:rPr>
            <w:rFonts w:hint="eastAsia"/>
          </w:rPr>
          <w:delText>本部分为工业互联网企业网络安全系列标准的第3部分。</w:delText>
        </w:r>
      </w:del>
    </w:p>
    <w:p w14:paraId="595BCF23" w14:textId="4B5AB67E" w:rsidR="00F34687" w:rsidRPr="00DC004B" w:rsidRDefault="00F34687" w:rsidP="00916FA1">
      <w:pPr>
        <w:pStyle w:val="af2"/>
        <w:numPr>
          <w:ilvl w:val="0"/>
          <w:numId w:val="0"/>
        </w:numPr>
        <w:ind w:firstLineChars="200" w:firstLine="420"/>
      </w:pPr>
      <w:r>
        <w:rPr>
          <w:rFonts w:hint="eastAsia"/>
        </w:rPr>
        <w:t>本部分</w:t>
      </w:r>
      <w:del w:id="71" w:author="dong yue" w:date="2022-08-18T09:37:00Z">
        <w:r w:rsidDel="008E2B35">
          <w:rPr>
            <w:rFonts w:hint="eastAsia"/>
          </w:rPr>
          <w:delText>作为工业互联网企业网络安全分类分级管理支撑系列标准之一，</w:delText>
        </w:r>
      </w:del>
      <w:ins w:id="72" w:author="dong yue" w:date="2022-08-18T09:37:00Z">
        <w:r w:rsidR="008E2B35">
          <w:rPr>
            <w:rFonts w:hint="eastAsia"/>
          </w:rPr>
          <w:t>标准</w:t>
        </w:r>
      </w:ins>
      <w:r>
        <w:rPr>
          <w:rFonts w:hint="eastAsia"/>
        </w:rPr>
        <w:t>面向</w:t>
      </w:r>
      <w:r w:rsidRPr="00F34687">
        <w:rPr>
          <w:rFonts w:hint="eastAsia"/>
        </w:rPr>
        <w:t>从事工业互联网标识注册服务、解析服务及其运行维护的机构</w:t>
      </w:r>
      <w:r>
        <w:rPr>
          <w:rFonts w:hint="eastAsia"/>
        </w:rPr>
        <w:t>，提出了</w:t>
      </w:r>
      <w:r w:rsidRPr="00F34687">
        <w:rPr>
          <w:rFonts w:hint="eastAsia"/>
        </w:rPr>
        <w:t>不同等级安全</w:t>
      </w:r>
      <w:r>
        <w:rPr>
          <w:rFonts w:hint="eastAsia"/>
        </w:rPr>
        <w:t>防护要求。</w:t>
      </w:r>
      <w:r w:rsidR="00B42F24" w:rsidRPr="00B42F24">
        <w:rPr>
          <w:rFonts w:hint="eastAsia"/>
        </w:rPr>
        <w:t>协助有关部门掌握不同等级工业互联网标识解析企业安全防护现状，推动主管部门和行业对工业互联网标识解析企业实施分类分级</w:t>
      </w:r>
      <w:r w:rsidR="00916FA1">
        <w:rPr>
          <w:rFonts w:hint="eastAsia"/>
        </w:rPr>
        <w:t>管理</w:t>
      </w:r>
      <w:r w:rsidR="00B42F24" w:rsidRPr="00B42F24">
        <w:rPr>
          <w:rFonts w:hint="eastAsia"/>
        </w:rPr>
        <w:t>，填补工业互联网标识解析安全标准空白，</w:t>
      </w:r>
      <w:r w:rsidR="007B13F6" w:rsidRPr="007B13F6">
        <w:rPr>
          <w:rFonts w:hint="eastAsia"/>
        </w:rPr>
        <w:t>为工业互联网标识解析企业</w:t>
      </w:r>
      <w:r w:rsidR="007B13F6">
        <w:rPr>
          <w:rFonts w:hint="eastAsia"/>
        </w:rPr>
        <w:t>建设、</w:t>
      </w:r>
      <w:r w:rsidR="007B13F6" w:rsidRPr="007B13F6">
        <w:rPr>
          <w:rFonts w:hint="eastAsia"/>
        </w:rPr>
        <w:t>运营及提升节点安全防护能力奠定基础</w:t>
      </w:r>
      <w:r w:rsidR="007B13F6">
        <w:rPr>
          <w:rFonts w:hint="eastAsia"/>
        </w:rPr>
        <w:t>，提升</w:t>
      </w:r>
      <w:r w:rsidR="00B42F24" w:rsidRPr="00B42F24">
        <w:rPr>
          <w:rFonts w:hint="eastAsia"/>
        </w:rPr>
        <w:t>工业互联网安全</w:t>
      </w:r>
      <w:r w:rsidR="007B13F6">
        <w:rPr>
          <w:rFonts w:hint="eastAsia"/>
        </w:rPr>
        <w:t>保障能力</w:t>
      </w:r>
      <w:r w:rsidR="00B42F24" w:rsidRPr="00B42F24">
        <w:rPr>
          <w:rFonts w:hint="eastAsia"/>
        </w:rPr>
        <w:t>。</w:t>
      </w:r>
    </w:p>
    <w:p w14:paraId="21A24FDE" w14:textId="77777777" w:rsidR="00F34687" w:rsidRDefault="00F34687" w:rsidP="00125190">
      <w:pPr>
        <w:pStyle w:val="af2"/>
        <w:numPr>
          <w:ilvl w:val="0"/>
          <w:numId w:val="0"/>
        </w:numPr>
        <w:ind w:left="851" w:hanging="426"/>
      </w:pPr>
    </w:p>
    <w:p w14:paraId="7DC94167" w14:textId="77777777" w:rsidR="00F34687" w:rsidRPr="00F34687" w:rsidRDefault="00F34687" w:rsidP="00125190">
      <w:pPr>
        <w:pStyle w:val="af2"/>
        <w:numPr>
          <w:ilvl w:val="0"/>
          <w:numId w:val="0"/>
        </w:numPr>
        <w:ind w:left="851" w:hanging="426"/>
      </w:pPr>
    </w:p>
    <w:p w14:paraId="3EDFFF3F" w14:textId="77777777" w:rsidR="00A02AB1" w:rsidRDefault="00A02AB1" w:rsidP="00A02AB1">
      <w:pPr>
        <w:pStyle w:val="affffb"/>
        <w:ind w:firstLine="420"/>
      </w:pPr>
    </w:p>
    <w:p w14:paraId="047FF2BB" w14:textId="77777777" w:rsidR="00A02AB1" w:rsidRDefault="00A02AB1" w:rsidP="00A02AB1">
      <w:pPr>
        <w:pStyle w:val="affffb"/>
        <w:ind w:firstLine="420"/>
      </w:pPr>
    </w:p>
    <w:p w14:paraId="6AE08713" w14:textId="77777777" w:rsidR="00F34687" w:rsidRDefault="00F34687" w:rsidP="00A02AB1">
      <w:pPr>
        <w:pStyle w:val="affffb"/>
        <w:ind w:firstLine="420"/>
      </w:pPr>
    </w:p>
    <w:p w14:paraId="49EA4BCF" w14:textId="77777777" w:rsidR="00F34687" w:rsidRDefault="00F34687" w:rsidP="00A02AB1">
      <w:pPr>
        <w:pStyle w:val="affffb"/>
        <w:ind w:firstLine="420"/>
      </w:pPr>
    </w:p>
    <w:p w14:paraId="5C97189B" w14:textId="4D86DD72" w:rsidR="00F34687" w:rsidRPr="00A02AB1" w:rsidRDefault="00F34687" w:rsidP="00A02AB1">
      <w:pPr>
        <w:pStyle w:val="affffb"/>
        <w:ind w:firstLine="420"/>
        <w:sectPr w:rsidR="00F34687" w:rsidRPr="00A02AB1" w:rsidSect="00A02AB1">
          <w:pgSz w:w="11906" w:h="16838" w:code="9"/>
          <w:pgMar w:top="1928" w:right="1134" w:bottom="1134" w:left="1134" w:header="1418" w:footer="1134" w:gutter="284"/>
          <w:pgNumType w:fmt="upperRoman"/>
          <w:cols w:space="425"/>
          <w:formProt w:val="0"/>
          <w:docGrid w:type="lines" w:linePitch="312"/>
        </w:sectPr>
      </w:pPr>
    </w:p>
    <w:p w14:paraId="6A1D304D" w14:textId="77777777" w:rsidR="00894836" w:rsidRPr="00934C12" w:rsidRDefault="00894836" w:rsidP="00093D25">
      <w:pPr>
        <w:spacing w:line="20" w:lineRule="exact"/>
        <w:jc w:val="center"/>
        <w:rPr>
          <w:rFonts w:ascii="黑体" w:eastAsia="黑体" w:hAnsi="黑体"/>
          <w:sz w:val="32"/>
          <w:szCs w:val="32"/>
        </w:rPr>
      </w:pPr>
      <w:bookmarkStart w:id="73" w:name="BookMark4"/>
      <w:bookmarkEnd w:id="27"/>
    </w:p>
    <w:p w14:paraId="7CD2F680" w14:textId="77777777" w:rsidR="00894836" w:rsidRDefault="00894836" w:rsidP="00093D25">
      <w:pPr>
        <w:spacing w:line="20" w:lineRule="exact"/>
        <w:jc w:val="center"/>
        <w:rPr>
          <w:rFonts w:ascii="黑体" w:eastAsia="黑体" w:hAnsi="黑体"/>
          <w:sz w:val="32"/>
          <w:szCs w:val="32"/>
        </w:rPr>
      </w:pPr>
    </w:p>
    <w:bookmarkStart w:id="74" w:name="_Hlk98417041" w:displacedByCustomXml="next"/>
    <w:sdt>
      <w:sdtPr>
        <w:tag w:val="NEW_STAND_NAME"/>
        <w:id w:val="595910757"/>
        <w:lock w:val="sdtLocked"/>
        <w:placeholder>
          <w:docPart w:val="1527930317B440F2B1831C9EF43C6456"/>
        </w:placeholder>
      </w:sdtPr>
      <w:sdtContent>
        <w:bookmarkStart w:id="75" w:name="NEW_STAND_NAME" w:displacedByCustomXml="prev"/>
        <w:p w14:paraId="4447885B" w14:textId="51F62D51" w:rsidR="00F26B7E" w:rsidRPr="00F26B7E" w:rsidRDefault="00F83A31" w:rsidP="00F83A31">
          <w:pPr>
            <w:pStyle w:val="afffffffff8"/>
            <w:spacing w:beforeLines="100" w:before="312" w:afterLines="220" w:after="686"/>
          </w:pPr>
          <w:r>
            <w:rPr>
              <w:rFonts w:hint="eastAsia"/>
            </w:rPr>
            <w:t>工业互联网企业网络安全</w:t>
          </w:r>
          <w:r>
            <w:t xml:space="preserve"> </w:t>
          </w:r>
          <w:r w:rsidR="001D1DB9">
            <w:t>第</w:t>
          </w:r>
          <w:r w:rsidR="001D1DB9">
            <w:rPr>
              <w:rFonts w:hint="eastAsia"/>
            </w:rPr>
            <w:t>3</w:t>
          </w:r>
          <w:r>
            <w:t>部分：标识解析企业防护要求</w:t>
          </w:r>
        </w:p>
      </w:sdtContent>
    </w:sdt>
    <w:bookmarkEnd w:id="75" w:displacedByCustomXml="prev"/>
    <w:bookmarkEnd w:id="74" w:displacedByCustomXml="prev"/>
    <w:p w14:paraId="0746EEA4" w14:textId="77777777" w:rsidR="00E2552F" w:rsidRDefault="00E2552F" w:rsidP="00A77CCB">
      <w:pPr>
        <w:pStyle w:val="affc"/>
        <w:spacing w:before="312" w:after="312"/>
      </w:pPr>
      <w:bookmarkStart w:id="76" w:name="_Toc17233325"/>
      <w:bookmarkStart w:id="77" w:name="_Toc17233333"/>
      <w:bookmarkStart w:id="78" w:name="_Toc24884211"/>
      <w:bookmarkStart w:id="79" w:name="_Toc24884218"/>
      <w:bookmarkStart w:id="80" w:name="_Toc26648465"/>
      <w:bookmarkStart w:id="81" w:name="_Toc26718930"/>
      <w:bookmarkStart w:id="82" w:name="_Toc26986530"/>
      <w:bookmarkStart w:id="83" w:name="_Toc26986771"/>
      <w:bookmarkStart w:id="84" w:name="_Toc97190718"/>
      <w:bookmarkStart w:id="85" w:name="_Toc102814328"/>
      <w:bookmarkStart w:id="86" w:name="_Toc104472542"/>
      <w:r>
        <w:rPr>
          <w:rFonts w:hint="eastAsia"/>
        </w:rPr>
        <w:t>范围</w:t>
      </w:r>
      <w:bookmarkEnd w:id="76"/>
      <w:bookmarkEnd w:id="77"/>
      <w:bookmarkEnd w:id="78"/>
      <w:bookmarkEnd w:id="79"/>
      <w:bookmarkEnd w:id="80"/>
      <w:bookmarkEnd w:id="81"/>
      <w:bookmarkEnd w:id="82"/>
      <w:bookmarkEnd w:id="83"/>
      <w:bookmarkEnd w:id="84"/>
      <w:bookmarkEnd w:id="85"/>
      <w:bookmarkEnd w:id="86"/>
    </w:p>
    <w:p w14:paraId="4B1E27BD" w14:textId="526A7002" w:rsidR="00A3569D" w:rsidRDefault="00A3569D" w:rsidP="00A3569D">
      <w:pPr>
        <w:pStyle w:val="affffb"/>
        <w:ind w:firstLine="420"/>
      </w:pPr>
      <w:bookmarkStart w:id="87" w:name="_Toc17233326"/>
      <w:bookmarkStart w:id="88" w:name="_Toc17233334"/>
      <w:bookmarkStart w:id="89" w:name="_Toc24884212"/>
      <w:bookmarkStart w:id="90" w:name="_Toc24884219"/>
      <w:bookmarkStart w:id="91" w:name="_Toc26648466"/>
      <w:r>
        <w:rPr>
          <w:rFonts w:hint="eastAsia"/>
        </w:rPr>
        <w:t>本文件规定了工业互联网标识解析企业网络安全防护的范围和内容，规定了</w:t>
      </w:r>
      <w:bookmarkStart w:id="92" w:name="_Hlk98335772"/>
      <w:r>
        <w:rPr>
          <w:rFonts w:hint="eastAsia"/>
        </w:rPr>
        <w:t>工业互联网标识解析企业</w:t>
      </w:r>
      <w:r w:rsidR="000E357B">
        <w:rPr>
          <w:rFonts w:hint="eastAsia"/>
        </w:rPr>
        <w:t>提供</w:t>
      </w:r>
      <w:r>
        <w:rPr>
          <w:rFonts w:hint="eastAsia"/>
        </w:rPr>
        <w:t>标识注册、解析及</w:t>
      </w:r>
      <w:r w:rsidR="00590DA3">
        <w:rPr>
          <w:rFonts w:hint="eastAsia"/>
        </w:rPr>
        <w:t>运行维护</w:t>
      </w:r>
      <w:r>
        <w:rPr>
          <w:rFonts w:hint="eastAsia"/>
        </w:rPr>
        <w:t>等相关业务系统的</w:t>
      </w:r>
      <w:r w:rsidR="009960C7">
        <w:rPr>
          <w:rFonts w:hint="eastAsia"/>
        </w:rPr>
        <w:t>不同</w:t>
      </w:r>
      <w:r>
        <w:rPr>
          <w:rFonts w:hint="eastAsia"/>
        </w:rPr>
        <w:t>等级</w:t>
      </w:r>
      <w:r w:rsidR="009960C7">
        <w:rPr>
          <w:rFonts w:hint="eastAsia"/>
        </w:rPr>
        <w:t>的</w:t>
      </w:r>
      <w:r>
        <w:rPr>
          <w:rFonts w:hint="eastAsia"/>
        </w:rPr>
        <w:t>安全防护要求，包括基础设施安全、网络安全、</w:t>
      </w:r>
      <w:r w:rsidR="00034E5F">
        <w:rPr>
          <w:rFonts w:hint="eastAsia"/>
        </w:rPr>
        <w:t>业务和</w:t>
      </w:r>
      <w:r>
        <w:rPr>
          <w:rFonts w:hint="eastAsia"/>
        </w:rPr>
        <w:t>应用安全、数据安全、安全管理以及物理和环境安全。</w:t>
      </w:r>
      <w:bookmarkEnd w:id="92"/>
    </w:p>
    <w:p w14:paraId="473DCC6A" w14:textId="77CAF1F6" w:rsidR="008B0C9C" w:rsidRDefault="00A3569D" w:rsidP="00A3569D">
      <w:pPr>
        <w:pStyle w:val="affffb"/>
        <w:ind w:firstLine="420"/>
      </w:pPr>
      <w:r>
        <w:rPr>
          <w:rFonts w:hint="eastAsia"/>
        </w:rPr>
        <w:t>本文件适用于工业互联网标识解析企业开展</w:t>
      </w:r>
      <w:r w:rsidR="00483908">
        <w:rPr>
          <w:rFonts w:hint="eastAsia"/>
        </w:rPr>
        <w:t>工业互联网企业</w:t>
      </w:r>
      <w:r>
        <w:rPr>
          <w:rFonts w:hint="eastAsia"/>
        </w:rPr>
        <w:t>网络安全</w:t>
      </w:r>
      <w:r w:rsidR="00483908">
        <w:rPr>
          <w:rFonts w:hint="eastAsia"/>
        </w:rPr>
        <w:t>分类分级</w:t>
      </w:r>
      <w:r>
        <w:rPr>
          <w:rFonts w:hint="eastAsia"/>
        </w:rPr>
        <w:t>防护工作。</w:t>
      </w:r>
    </w:p>
    <w:p w14:paraId="28D7D93F" w14:textId="77777777" w:rsidR="00E2552F" w:rsidRDefault="00E2552F" w:rsidP="00A77CCB">
      <w:pPr>
        <w:pStyle w:val="affc"/>
        <w:spacing w:before="312" w:after="312"/>
      </w:pPr>
      <w:bookmarkStart w:id="93" w:name="_Toc26718931"/>
      <w:bookmarkStart w:id="94" w:name="_Toc26986531"/>
      <w:bookmarkStart w:id="95" w:name="_Toc26986772"/>
      <w:bookmarkStart w:id="96" w:name="_Toc97190719"/>
      <w:bookmarkStart w:id="97" w:name="_Toc102814329"/>
      <w:bookmarkStart w:id="98" w:name="_Toc104472543"/>
      <w:r>
        <w:rPr>
          <w:rFonts w:hint="eastAsia"/>
        </w:rPr>
        <w:t>规范性引用文件</w:t>
      </w:r>
      <w:bookmarkEnd w:id="87"/>
      <w:bookmarkEnd w:id="88"/>
      <w:bookmarkEnd w:id="89"/>
      <w:bookmarkEnd w:id="90"/>
      <w:bookmarkEnd w:id="91"/>
      <w:bookmarkEnd w:id="93"/>
      <w:bookmarkEnd w:id="94"/>
      <w:bookmarkEnd w:id="95"/>
      <w:bookmarkEnd w:id="96"/>
      <w:bookmarkEnd w:id="97"/>
      <w:bookmarkEnd w:id="98"/>
    </w:p>
    <w:sdt>
      <w:sdtPr>
        <w:rPr>
          <w:rFonts w:hint="eastAsia"/>
        </w:rPr>
        <w:id w:val="715848253"/>
        <w:placeholder>
          <w:docPart w:val="074CB317F7C74CE5B1CE875C8261215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7BB61E73" w14:textId="77777777" w:rsidR="000C3E10" w:rsidRPr="000C3E10" w:rsidRDefault="000C3E10" w:rsidP="00F65893">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F32E07B" w14:textId="1F9DDD83" w:rsidR="00C86C9B" w:rsidRDefault="00C86C9B" w:rsidP="00C86C9B">
      <w:pPr>
        <w:pStyle w:val="affffb"/>
        <w:ind w:firstLine="420"/>
      </w:pPr>
      <w:r w:rsidRPr="007E7CA3">
        <w:t>GB/T 209</w:t>
      </w:r>
      <w:r w:rsidR="001D1DB9">
        <w:t>8</w:t>
      </w:r>
      <w:r w:rsidRPr="007E7CA3">
        <w:t>8</w:t>
      </w:r>
      <w:del w:id="99" w:author="dong yue" w:date="2022-08-17T17:32:00Z">
        <w:r w:rsidR="001D1DB9" w:rsidDel="006706E2">
          <w:delText>-2017</w:delText>
        </w:r>
      </w:del>
      <w:r>
        <w:tab/>
      </w:r>
      <w:r w:rsidRPr="00BD0989">
        <w:rPr>
          <w:rFonts w:hint="eastAsia"/>
        </w:rPr>
        <w:t>信息安全技术 信息系统灾难恢复规范</w:t>
      </w:r>
    </w:p>
    <w:p w14:paraId="3B438767" w14:textId="214F46CE" w:rsidR="00C86C9B" w:rsidRDefault="00C86C9B" w:rsidP="00C86C9B">
      <w:pPr>
        <w:pStyle w:val="affffb"/>
        <w:ind w:firstLine="420"/>
      </w:pPr>
      <w:r>
        <w:rPr>
          <w:rFonts w:hint="eastAsia"/>
        </w:rPr>
        <w:t>GB/T 22239</w:t>
      </w:r>
      <w:del w:id="100" w:author="dong yue" w:date="2022-08-17T17:32:00Z">
        <w:r w:rsidR="001D1DB9" w:rsidDel="006706E2">
          <w:delText>-2019</w:delText>
        </w:r>
      </w:del>
      <w:r>
        <w:rPr>
          <w:rFonts w:hint="eastAsia"/>
        </w:rPr>
        <w:tab/>
        <w:t>信息安全技术 网络安全等级保护基本要求</w:t>
      </w:r>
    </w:p>
    <w:p w14:paraId="05BACE6D" w14:textId="73F91C0B" w:rsidR="000E357B" w:rsidRDefault="000E357B" w:rsidP="000E357B">
      <w:pPr>
        <w:pStyle w:val="affffb"/>
        <w:ind w:firstLine="420"/>
      </w:pPr>
      <w:r>
        <w:rPr>
          <w:rFonts w:hint="eastAsia"/>
        </w:rPr>
        <w:t>GB/T 25069</w:t>
      </w:r>
      <w:del w:id="101" w:author="dong yue" w:date="2022-08-17T17:32:00Z">
        <w:r w:rsidR="001D1DB9" w:rsidDel="006706E2">
          <w:delText>-2022</w:delText>
        </w:r>
      </w:del>
      <w:r>
        <w:rPr>
          <w:rFonts w:hint="eastAsia"/>
        </w:rPr>
        <w:tab/>
        <w:t>信息安全技术 术语</w:t>
      </w:r>
    </w:p>
    <w:p w14:paraId="07D61477" w14:textId="5B864A6C" w:rsidR="00607E92" w:rsidRDefault="00AB0A60" w:rsidP="00607E92">
      <w:pPr>
        <w:pStyle w:val="affffb"/>
        <w:ind w:firstLine="420"/>
      </w:pPr>
      <w:r w:rsidRPr="00AB0A60">
        <w:rPr>
          <w:rFonts w:hint="eastAsia"/>
        </w:rPr>
        <w:t>GB</w:t>
      </w:r>
      <w:r>
        <w:t xml:space="preserve"> </w:t>
      </w:r>
      <w:r w:rsidRPr="00AB0A60">
        <w:rPr>
          <w:rFonts w:hint="eastAsia"/>
        </w:rPr>
        <w:t>50174</w:t>
      </w:r>
      <w:del w:id="102" w:author="dong yue" w:date="2022-08-17T17:32:00Z">
        <w:r w:rsidR="001D1DB9" w:rsidDel="006706E2">
          <w:delText>-</w:delText>
        </w:r>
        <w:r w:rsidRPr="00AB0A60" w:rsidDel="006706E2">
          <w:rPr>
            <w:rFonts w:hint="eastAsia"/>
          </w:rPr>
          <w:delText>2017</w:delText>
        </w:r>
      </w:del>
      <w:r w:rsidR="003A381F">
        <w:rPr>
          <w:rFonts w:hint="eastAsia"/>
        </w:rPr>
        <w:t xml:space="preserve"> </w:t>
      </w:r>
      <w:r w:rsidRPr="00AB0A60">
        <w:rPr>
          <w:rFonts w:hint="eastAsia"/>
        </w:rPr>
        <w:t>数据中心设计规范</w:t>
      </w:r>
    </w:p>
    <w:p w14:paraId="3174434A" w14:textId="2D12C361" w:rsidR="00607E92" w:rsidRPr="008E3AAF" w:rsidRDefault="00607E92" w:rsidP="00607E92">
      <w:pPr>
        <w:pStyle w:val="affffb"/>
        <w:ind w:firstLine="420"/>
        <w:rPr>
          <w:b/>
          <w:bCs/>
        </w:rPr>
      </w:pPr>
      <w:bookmarkStart w:id="103" w:name="_Hlk104469557"/>
      <w:r>
        <w:rPr>
          <w:rFonts w:hint="eastAsia"/>
        </w:rPr>
        <w:t xml:space="preserve">GB/T </w:t>
      </w:r>
      <w:r>
        <w:t>XXXXX</w:t>
      </w:r>
      <w:r w:rsidR="001D1DB9">
        <w:t>-XXXX</w:t>
      </w:r>
      <w:r>
        <w:rPr>
          <w:rFonts w:hint="eastAsia"/>
        </w:rPr>
        <w:tab/>
      </w:r>
      <w:r w:rsidRPr="00607E92">
        <w:rPr>
          <w:rFonts w:hint="eastAsia"/>
        </w:rPr>
        <w:t>工业互联网企业网络安全 第4部分：数据安全防护要求</w:t>
      </w:r>
      <w:bookmarkEnd w:id="103"/>
    </w:p>
    <w:p w14:paraId="6858BFD8" w14:textId="4A87B81A" w:rsidR="00B265BC" w:rsidRDefault="00FD59EB" w:rsidP="00FD59EB">
      <w:pPr>
        <w:pStyle w:val="affc"/>
        <w:spacing w:before="312" w:after="312"/>
        <w:rPr>
          <w:szCs w:val="21"/>
        </w:rPr>
      </w:pPr>
      <w:bookmarkStart w:id="104" w:name="_Toc102814330"/>
      <w:bookmarkStart w:id="105" w:name="_Toc102814408"/>
      <w:bookmarkStart w:id="106" w:name="_Toc97190720"/>
      <w:bookmarkStart w:id="107" w:name="_Toc102814331"/>
      <w:bookmarkStart w:id="108" w:name="_Toc104472544"/>
      <w:bookmarkEnd w:id="104"/>
      <w:bookmarkEnd w:id="105"/>
      <w:r>
        <w:rPr>
          <w:rFonts w:hint="eastAsia"/>
          <w:szCs w:val="21"/>
        </w:rPr>
        <w:t>术语和定义</w:t>
      </w:r>
      <w:bookmarkEnd w:id="106"/>
      <w:bookmarkEnd w:id="107"/>
      <w:bookmarkEnd w:id="108"/>
    </w:p>
    <w:bookmarkStart w:id="109" w:name="_Toc26986532" w:displacedByCustomXml="next"/>
    <w:bookmarkEnd w:id="109" w:displacedByCustomXml="next"/>
    <w:sdt>
      <w:sdtPr>
        <w:rPr>
          <w:rFonts w:hint="eastAsia"/>
        </w:rPr>
        <w:id w:val="-1909835108"/>
        <w:placeholder>
          <w:docPart w:val="074CB317F7C74CE5B1CE875C8261215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FC4B6A8" w14:textId="5D44AB25" w:rsidR="003C010C" w:rsidRDefault="00B14CA5" w:rsidP="00BA263B">
          <w:pPr>
            <w:pStyle w:val="affffb"/>
            <w:ind w:firstLine="420"/>
          </w:pPr>
          <w:r>
            <w:rPr>
              <w:rFonts w:hint="eastAsia"/>
            </w:rPr>
            <w:t>GB/T 22239、GB/T 25069界定的以及下列术语和定义适用于本文件。</w:t>
          </w:r>
        </w:p>
      </w:sdtContent>
    </w:sdt>
    <w:p w14:paraId="669D52C6" w14:textId="6E483FE2" w:rsidR="00590DA3" w:rsidRDefault="00590DA3" w:rsidP="00C41D81">
      <w:pPr>
        <w:pStyle w:val="affd"/>
        <w:spacing w:before="156" w:after="156"/>
      </w:pPr>
      <w:bookmarkStart w:id="110" w:name="_Toc102814333"/>
      <w:bookmarkStart w:id="111" w:name="_Toc104472545"/>
      <w:bookmarkEnd w:id="110"/>
      <w:bookmarkEnd w:id="111"/>
    </w:p>
    <w:p w14:paraId="4BF19A76" w14:textId="77777777" w:rsidR="00590DA3" w:rsidRDefault="00590DA3" w:rsidP="00590DA3">
      <w:pPr>
        <w:pStyle w:val="affffb"/>
        <w:ind w:firstLine="420"/>
        <w:rPr>
          <w:rFonts w:ascii="黑体" w:eastAsia="黑体" w:hAnsi="黑体" w:cs="黑体"/>
          <w:szCs w:val="21"/>
        </w:rPr>
      </w:pPr>
      <w:r>
        <w:rPr>
          <w:rFonts w:ascii="黑体" w:eastAsia="黑体" w:hAnsi="黑体" w:cs="黑体" w:hint="eastAsia"/>
          <w:szCs w:val="21"/>
        </w:rPr>
        <w:t>工业互联网标识解析系统  Analysis system of industrial Internet identification</w:t>
      </w:r>
    </w:p>
    <w:p w14:paraId="64C7BBAF" w14:textId="5A8D7746" w:rsidR="00590DA3" w:rsidRDefault="00590DA3" w:rsidP="00590DA3">
      <w:pPr>
        <w:pStyle w:val="affffb"/>
        <w:ind w:firstLine="420"/>
        <w:rPr>
          <w:rFonts w:hAnsi="宋体" w:cstheme="minorBidi"/>
          <w:kern w:val="2"/>
          <w:szCs w:val="21"/>
        </w:rPr>
      </w:pPr>
      <w:r>
        <w:rPr>
          <w:rFonts w:hAnsi="宋体" w:cstheme="minorBidi" w:hint="eastAsia"/>
          <w:kern w:val="2"/>
          <w:szCs w:val="21"/>
        </w:rPr>
        <w:t>通过建立统一的标识体系将工业中的设备、机器和物料等对象标识映射至实际信息服务的信息系统。</w:t>
      </w:r>
    </w:p>
    <w:p w14:paraId="002592DF" w14:textId="77777777" w:rsidR="00590DA3" w:rsidRPr="00590DA3" w:rsidRDefault="00590DA3" w:rsidP="00C41D81">
      <w:pPr>
        <w:pStyle w:val="affd"/>
        <w:spacing w:before="156" w:after="156"/>
      </w:pPr>
      <w:bookmarkStart w:id="112" w:name="_Toc102814334"/>
      <w:bookmarkStart w:id="113" w:name="_Toc104472546"/>
      <w:bookmarkEnd w:id="112"/>
      <w:bookmarkEnd w:id="113"/>
    </w:p>
    <w:p w14:paraId="5A8F30BB" w14:textId="77777777" w:rsidR="00590DA3" w:rsidRDefault="00590DA3" w:rsidP="00590DA3">
      <w:pPr>
        <w:pStyle w:val="affffb"/>
        <w:ind w:firstLine="420"/>
        <w:rPr>
          <w:rFonts w:ascii="黑体" w:eastAsia="黑体" w:hAnsi="黑体" w:cs="黑体"/>
          <w:szCs w:val="21"/>
        </w:rPr>
      </w:pPr>
      <w:r>
        <w:rPr>
          <w:rFonts w:ascii="黑体" w:eastAsia="黑体" w:hAnsi="黑体" w:cs="黑体" w:hint="eastAsia"/>
          <w:szCs w:val="21"/>
        </w:rPr>
        <w:t>工业互联网标识解析企业  Industrial Internet identification analysis enterprise</w:t>
      </w:r>
    </w:p>
    <w:p w14:paraId="48455627" w14:textId="40A7A5DC" w:rsidR="001D212F" w:rsidRDefault="006D6996" w:rsidP="00590DA3">
      <w:pPr>
        <w:pStyle w:val="affffb"/>
        <w:ind w:firstLine="420"/>
      </w:pPr>
      <w:r>
        <w:rPr>
          <w:rFonts w:hint="eastAsia"/>
          <w:szCs w:val="21"/>
        </w:rPr>
        <w:t>指</w:t>
      </w:r>
      <w:r w:rsidR="00590DA3" w:rsidRPr="00590DA3">
        <w:rPr>
          <w:rFonts w:hint="eastAsia"/>
          <w:szCs w:val="21"/>
        </w:rPr>
        <w:t>从事工业互联网标识注册服务、解析服务及其运行维护的机构，包括工业互联网标识解析根节点运行机构、国家顶级节点运行机构、标识注册管理机构、标识注册服务机构、递归节点运行机构等</w:t>
      </w:r>
      <w:r w:rsidR="00590DA3">
        <w:rPr>
          <w:rFonts w:hint="eastAsia"/>
          <w:szCs w:val="21"/>
        </w:rPr>
        <w:t>。</w:t>
      </w:r>
    </w:p>
    <w:p w14:paraId="2706F4E1" w14:textId="77777777" w:rsidR="00212109" w:rsidRDefault="00212109" w:rsidP="00C41D81">
      <w:pPr>
        <w:pStyle w:val="affd"/>
        <w:spacing w:before="156" w:after="156"/>
      </w:pPr>
      <w:bookmarkStart w:id="114" w:name="_Toc102814335"/>
      <w:bookmarkStart w:id="115" w:name="_Toc104472547"/>
      <w:bookmarkEnd w:id="114"/>
      <w:bookmarkEnd w:id="115"/>
    </w:p>
    <w:p w14:paraId="7DEF0164" w14:textId="77777777" w:rsidR="00EF20C7" w:rsidRDefault="00EF20C7" w:rsidP="00EF20C7">
      <w:pPr>
        <w:pStyle w:val="affffb"/>
        <w:ind w:firstLine="420"/>
        <w:rPr>
          <w:rFonts w:ascii="黑体" w:eastAsia="黑体" w:hAnsi="黑体" w:cs="黑体"/>
          <w:szCs w:val="21"/>
        </w:rPr>
      </w:pPr>
      <w:r>
        <w:rPr>
          <w:rFonts w:ascii="黑体" w:eastAsia="黑体" w:hAnsi="黑体" w:cs="黑体" w:hint="eastAsia"/>
          <w:szCs w:val="21"/>
        </w:rPr>
        <w:t>安全防护  network security protection</w:t>
      </w:r>
    </w:p>
    <w:p w14:paraId="50ED25FE" w14:textId="6D351FE0" w:rsidR="00523461" w:rsidRDefault="00EF20C7" w:rsidP="00EF20C7">
      <w:pPr>
        <w:pStyle w:val="affffb"/>
        <w:ind w:firstLine="420"/>
        <w:rPr>
          <w:szCs w:val="21"/>
        </w:rPr>
      </w:pPr>
      <w:r>
        <w:rPr>
          <w:rFonts w:hint="eastAsia"/>
          <w:szCs w:val="21"/>
        </w:rPr>
        <w:t>通过技术和管理手段保护标识解析企业相关系统的</w:t>
      </w:r>
      <w:r w:rsidR="00554854">
        <w:rPr>
          <w:rFonts w:hint="eastAsia"/>
          <w:szCs w:val="21"/>
        </w:rPr>
        <w:t>完整性、可靠性</w:t>
      </w:r>
      <w:r>
        <w:rPr>
          <w:rFonts w:hint="eastAsia"/>
          <w:szCs w:val="21"/>
        </w:rPr>
        <w:t>、保密性和可用性免受外部破坏。</w:t>
      </w:r>
    </w:p>
    <w:p w14:paraId="67D3ADD3" w14:textId="1DDCF12F" w:rsidR="00EF20C7" w:rsidRDefault="00EF20C7" w:rsidP="00C41D81">
      <w:pPr>
        <w:pStyle w:val="affd"/>
        <w:spacing w:before="156" w:after="156"/>
      </w:pPr>
      <w:bookmarkStart w:id="116" w:name="_Toc102814336"/>
      <w:bookmarkStart w:id="117" w:name="_Toc104472548"/>
      <w:bookmarkEnd w:id="116"/>
      <w:bookmarkEnd w:id="117"/>
    </w:p>
    <w:p w14:paraId="5683A550" w14:textId="77777777" w:rsidR="00EF20C7" w:rsidRDefault="00EF20C7" w:rsidP="00EF20C7">
      <w:pPr>
        <w:pStyle w:val="affffb"/>
        <w:ind w:firstLine="420"/>
        <w:rPr>
          <w:rFonts w:ascii="黑体" w:eastAsia="黑体" w:hAnsi="黑体" w:cs="黑体"/>
          <w:szCs w:val="21"/>
        </w:rPr>
      </w:pPr>
      <w:r>
        <w:rPr>
          <w:rFonts w:ascii="黑体" w:eastAsia="黑体" w:hAnsi="黑体" w:cs="黑体" w:hint="eastAsia"/>
          <w:szCs w:val="21"/>
        </w:rPr>
        <w:t>网络安全 cybersecurity</w:t>
      </w:r>
    </w:p>
    <w:p w14:paraId="1369C8CE" w14:textId="77777777" w:rsidR="00EF20C7" w:rsidRDefault="00EF20C7" w:rsidP="00EF20C7">
      <w:pPr>
        <w:pStyle w:val="affffb"/>
        <w:ind w:firstLine="420"/>
        <w:rPr>
          <w:szCs w:val="21"/>
        </w:rPr>
      </w:pPr>
      <w:r>
        <w:rPr>
          <w:rFonts w:hint="eastAsia"/>
          <w:szCs w:val="21"/>
        </w:rPr>
        <w:lastRenderedPageBreak/>
        <w:t>通过采取必要措施，防范对网络的攻击、侵入、干扰、破坏和非法使用以及意外事故，使网络处于稳定可靠运行的状态，以及保障网络数据的完整性、保密性、可用性的能力。</w:t>
      </w:r>
    </w:p>
    <w:p w14:paraId="5C493909" w14:textId="77777777" w:rsidR="00EF20C7" w:rsidRDefault="00EF20C7" w:rsidP="00EF20C7">
      <w:pPr>
        <w:pStyle w:val="affffb"/>
        <w:ind w:firstLine="420"/>
        <w:rPr>
          <w:szCs w:val="21"/>
        </w:rPr>
      </w:pPr>
      <w:r>
        <w:rPr>
          <w:rFonts w:hint="eastAsia"/>
          <w:szCs w:val="21"/>
        </w:rPr>
        <w:t>[GB/T 22239-2019，定义3.1]</w:t>
      </w:r>
    </w:p>
    <w:p w14:paraId="401D5D75" w14:textId="3B73D4E1" w:rsidR="00EF20C7" w:rsidRDefault="00EF20C7" w:rsidP="00C41D81">
      <w:pPr>
        <w:pStyle w:val="affc"/>
        <w:spacing w:before="312" w:after="312"/>
      </w:pPr>
      <w:bookmarkStart w:id="118" w:name="_Toc102814337"/>
      <w:bookmarkStart w:id="119" w:name="_Toc104472549"/>
      <w:r>
        <w:rPr>
          <w:rFonts w:hint="eastAsia"/>
        </w:rPr>
        <w:t>缩略语</w:t>
      </w:r>
      <w:bookmarkEnd w:id="118"/>
      <w:bookmarkEnd w:id="119"/>
    </w:p>
    <w:p w14:paraId="344A55A8" w14:textId="36A3166F" w:rsidR="00EF20C7" w:rsidRDefault="00EF20C7" w:rsidP="00EF20C7">
      <w:pPr>
        <w:pStyle w:val="affffb"/>
        <w:ind w:firstLine="420"/>
        <w:rPr>
          <w:szCs w:val="21"/>
        </w:rPr>
      </w:pPr>
      <w:r w:rsidRPr="00EF20C7">
        <w:rPr>
          <w:rFonts w:hint="eastAsia"/>
          <w:szCs w:val="21"/>
        </w:rPr>
        <w:t>下列缩略语适用于本文件。</w:t>
      </w:r>
    </w:p>
    <w:p w14:paraId="29A078D1" w14:textId="097CFC19" w:rsidR="00A25DD1" w:rsidRDefault="00A25DD1" w:rsidP="00EF20C7">
      <w:pPr>
        <w:pStyle w:val="affffb"/>
        <w:ind w:firstLine="420"/>
        <w:rPr>
          <w:szCs w:val="21"/>
        </w:rPr>
      </w:pPr>
      <w:r w:rsidRPr="00A25DD1">
        <w:rPr>
          <w:rFonts w:hint="eastAsia"/>
          <w:szCs w:val="21"/>
        </w:rPr>
        <w:t>API</w:t>
      </w:r>
      <w:r w:rsidR="00BE600F">
        <w:rPr>
          <w:rFonts w:hint="eastAsia"/>
          <w:szCs w:val="21"/>
        </w:rPr>
        <w:t>：</w:t>
      </w:r>
      <w:r w:rsidRPr="00A25DD1">
        <w:rPr>
          <w:rFonts w:hint="eastAsia"/>
          <w:szCs w:val="21"/>
        </w:rPr>
        <w:t>应用程序接口</w:t>
      </w:r>
      <w:r w:rsidR="00BE600F">
        <w:rPr>
          <w:rFonts w:hint="eastAsia"/>
          <w:szCs w:val="21"/>
        </w:rPr>
        <w:t>（</w:t>
      </w:r>
      <w:r w:rsidR="00BE600F" w:rsidRPr="00A25DD1">
        <w:rPr>
          <w:rFonts w:hint="eastAsia"/>
          <w:szCs w:val="21"/>
        </w:rPr>
        <w:t>Application Programming Interface</w:t>
      </w:r>
      <w:r w:rsidR="00BE600F">
        <w:rPr>
          <w:rFonts w:hint="eastAsia"/>
          <w:szCs w:val="21"/>
        </w:rPr>
        <w:t>）</w:t>
      </w:r>
    </w:p>
    <w:p w14:paraId="1ADFEF46" w14:textId="58746909" w:rsidR="00BE600F" w:rsidRDefault="00BE600F" w:rsidP="00EF20C7">
      <w:pPr>
        <w:pStyle w:val="affffb"/>
        <w:ind w:firstLine="420"/>
        <w:rPr>
          <w:szCs w:val="21"/>
        </w:rPr>
      </w:pPr>
      <w:r w:rsidRPr="00BE600F">
        <w:rPr>
          <w:rFonts w:hint="eastAsia"/>
          <w:szCs w:val="21"/>
        </w:rPr>
        <w:t>DDoS</w:t>
      </w:r>
      <w:r>
        <w:rPr>
          <w:rFonts w:hint="eastAsia"/>
          <w:szCs w:val="21"/>
        </w:rPr>
        <w:t>：</w:t>
      </w:r>
      <w:r w:rsidRPr="00BE600F">
        <w:rPr>
          <w:rFonts w:hint="eastAsia"/>
          <w:szCs w:val="21"/>
        </w:rPr>
        <w:t>分布式拒绝服务</w:t>
      </w:r>
      <w:r>
        <w:rPr>
          <w:rFonts w:hint="eastAsia"/>
          <w:szCs w:val="21"/>
        </w:rPr>
        <w:t>（</w:t>
      </w:r>
      <w:r w:rsidRPr="00BE600F">
        <w:rPr>
          <w:rFonts w:hint="eastAsia"/>
          <w:szCs w:val="21"/>
        </w:rPr>
        <w:t>Distributed Denial of Service</w:t>
      </w:r>
      <w:r>
        <w:rPr>
          <w:rFonts w:hint="eastAsia"/>
          <w:szCs w:val="21"/>
        </w:rPr>
        <w:t>）</w:t>
      </w:r>
    </w:p>
    <w:p w14:paraId="04EE660D" w14:textId="2C70126C" w:rsidR="00BE600F" w:rsidRDefault="00BE600F" w:rsidP="00EF20C7">
      <w:pPr>
        <w:pStyle w:val="affffb"/>
        <w:ind w:firstLine="420"/>
        <w:rPr>
          <w:szCs w:val="21"/>
        </w:rPr>
      </w:pPr>
      <w:r w:rsidRPr="00BE600F">
        <w:rPr>
          <w:rFonts w:hint="eastAsia"/>
          <w:szCs w:val="21"/>
        </w:rPr>
        <w:t>DNS</w:t>
      </w:r>
      <w:r>
        <w:rPr>
          <w:rFonts w:hint="eastAsia"/>
          <w:szCs w:val="21"/>
        </w:rPr>
        <w:t>：</w:t>
      </w:r>
      <w:r w:rsidRPr="00BE600F">
        <w:rPr>
          <w:rFonts w:hint="eastAsia"/>
          <w:szCs w:val="21"/>
        </w:rPr>
        <w:t>域名系统</w:t>
      </w:r>
      <w:r>
        <w:rPr>
          <w:rFonts w:hint="eastAsia"/>
          <w:szCs w:val="21"/>
        </w:rPr>
        <w:t>（</w:t>
      </w:r>
      <w:r w:rsidRPr="00BE600F">
        <w:rPr>
          <w:rFonts w:hint="eastAsia"/>
          <w:szCs w:val="21"/>
        </w:rPr>
        <w:t>Domain Name System</w:t>
      </w:r>
      <w:r>
        <w:rPr>
          <w:rFonts w:hint="eastAsia"/>
          <w:szCs w:val="21"/>
        </w:rPr>
        <w:t>）</w:t>
      </w:r>
    </w:p>
    <w:p w14:paraId="45EB5D3E" w14:textId="03B5D047" w:rsidR="00A12C0E" w:rsidRDefault="00BE600F" w:rsidP="00EF20C7">
      <w:pPr>
        <w:pStyle w:val="affffb"/>
        <w:ind w:firstLine="420"/>
        <w:rPr>
          <w:szCs w:val="21"/>
        </w:rPr>
      </w:pPr>
      <w:del w:id="120" w:author="dong yue" w:date="2022-08-18T14:38:00Z">
        <w:r w:rsidRPr="00BE600F" w:rsidDel="00D74407">
          <w:rPr>
            <w:rFonts w:hint="eastAsia"/>
            <w:szCs w:val="21"/>
          </w:rPr>
          <w:delText>DNSSEC</w:delText>
        </w:r>
        <w:r w:rsidDel="00D74407">
          <w:rPr>
            <w:rFonts w:hint="eastAsia"/>
            <w:szCs w:val="21"/>
          </w:rPr>
          <w:delText>：</w:delText>
        </w:r>
        <w:r w:rsidRPr="00BE600F" w:rsidDel="00D74407">
          <w:rPr>
            <w:rFonts w:hint="eastAsia"/>
            <w:szCs w:val="21"/>
          </w:rPr>
          <w:delText>域名系统安全</w:delText>
        </w:r>
        <w:r w:rsidDel="00D74407">
          <w:rPr>
            <w:rFonts w:hint="eastAsia"/>
            <w:szCs w:val="21"/>
          </w:rPr>
          <w:delText>扩展（</w:delText>
        </w:r>
        <w:r w:rsidRPr="00BE600F" w:rsidDel="00D74407">
          <w:rPr>
            <w:rFonts w:hint="eastAsia"/>
            <w:szCs w:val="21"/>
          </w:rPr>
          <w:delText>DNS Security Extension</w:delText>
        </w:r>
        <w:r w:rsidDel="00D74407">
          <w:rPr>
            <w:rFonts w:hint="eastAsia"/>
            <w:szCs w:val="21"/>
          </w:rPr>
          <w:delText>）</w:delText>
        </w:r>
      </w:del>
      <w:ins w:id="121" w:author="dong yue" w:date="2022-08-18T11:30:00Z">
        <w:r w:rsidR="00A12C0E" w:rsidRPr="00A12C0E">
          <w:rPr>
            <w:rFonts w:hint="eastAsia"/>
            <w:szCs w:val="21"/>
          </w:rPr>
          <w:t>E-Mail</w:t>
        </w:r>
        <w:r w:rsidR="00A12C0E">
          <w:rPr>
            <w:rFonts w:hint="eastAsia"/>
            <w:szCs w:val="21"/>
          </w:rPr>
          <w:t>：</w:t>
        </w:r>
        <w:r w:rsidR="00A12C0E" w:rsidRPr="00A12C0E">
          <w:rPr>
            <w:rFonts w:hint="eastAsia"/>
            <w:szCs w:val="21"/>
          </w:rPr>
          <w:t>电子邮件</w:t>
        </w:r>
        <w:r w:rsidR="00A12C0E">
          <w:rPr>
            <w:rFonts w:hint="eastAsia"/>
            <w:szCs w:val="21"/>
          </w:rPr>
          <w:t>（</w:t>
        </w:r>
        <w:r w:rsidR="00A12C0E" w:rsidRPr="00A12C0E">
          <w:rPr>
            <w:rFonts w:hint="eastAsia"/>
            <w:szCs w:val="21"/>
          </w:rPr>
          <w:t>E-Mail</w:t>
        </w:r>
        <w:r w:rsidR="00A12C0E">
          <w:rPr>
            <w:rFonts w:hint="eastAsia"/>
            <w:szCs w:val="21"/>
          </w:rPr>
          <w:t>）</w:t>
        </w:r>
      </w:ins>
    </w:p>
    <w:p w14:paraId="49EFAB06" w14:textId="50ACE34F" w:rsidR="00CA1345" w:rsidRDefault="00CA1345" w:rsidP="00EF20C7">
      <w:pPr>
        <w:pStyle w:val="affffb"/>
        <w:ind w:firstLine="420"/>
        <w:rPr>
          <w:ins w:id="122" w:author="dong yue" w:date="2022-08-18T11:30:00Z"/>
          <w:szCs w:val="21"/>
        </w:rPr>
      </w:pPr>
      <w:r w:rsidRPr="00CA1345">
        <w:rPr>
          <w:rFonts w:hint="eastAsia"/>
          <w:szCs w:val="21"/>
        </w:rPr>
        <w:t>FTP</w:t>
      </w:r>
      <w:r>
        <w:rPr>
          <w:rFonts w:hint="eastAsia"/>
          <w:szCs w:val="21"/>
        </w:rPr>
        <w:t>：</w:t>
      </w:r>
      <w:r w:rsidRPr="00CA1345">
        <w:rPr>
          <w:rFonts w:hint="eastAsia"/>
          <w:szCs w:val="21"/>
        </w:rPr>
        <w:t>文件传输协议</w:t>
      </w:r>
      <w:r>
        <w:rPr>
          <w:rFonts w:hint="eastAsia"/>
          <w:szCs w:val="21"/>
        </w:rPr>
        <w:t>（</w:t>
      </w:r>
      <w:r w:rsidRPr="00CA1345">
        <w:rPr>
          <w:rFonts w:hint="eastAsia"/>
          <w:szCs w:val="21"/>
        </w:rPr>
        <w:t>File Transfer Protocol</w:t>
      </w:r>
      <w:r>
        <w:rPr>
          <w:rFonts w:hint="eastAsia"/>
          <w:szCs w:val="21"/>
        </w:rPr>
        <w:t>）</w:t>
      </w:r>
    </w:p>
    <w:p w14:paraId="13991E1A" w14:textId="61836F78" w:rsidR="00A12C0E" w:rsidRDefault="00A12C0E" w:rsidP="00EF20C7">
      <w:pPr>
        <w:pStyle w:val="affffb"/>
        <w:ind w:firstLine="420"/>
        <w:rPr>
          <w:szCs w:val="21"/>
        </w:rPr>
      </w:pPr>
      <w:ins w:id="123" w:author="dong yue" w:date="2022-08-18T11:30:00Z">
        <w:r w:rsidRPr="00A12C0E">
          <w:rPr>
            <w:rFonts w:hint="eastAsia"/>
            <w:szCs w:val="21"/>
          </w:rPr>
          <w:t>Handle</w:t>
        </w:r>
        <w:r>
          <w:rPr>
            <w:rFonts w:hint="eastAsia"/>
            <w:szCs w:val="21"/>
          </w:rPr>
          <w:t>：</w:t>
        </w:r>
        <w:r w:rsidRPr="00A12C0E">
          <w:rPr>
            <w:rFonts w:hint="eastAsia"/>
            <w:szCs w:val="21"/>
          </w:rPr>
          <w:t>标码</w:t>
        </w:r>
      </w:ins>
      <w:ins w:id="124" w:author="dong yue" w:date="2022-08-18T11:31:00Z">
        <w:r>
          <w:rPr>
            <w:rFonts w:hint="eastAsia"/>
            <w:szCs w:val="21"/>
          </w:rPr>
          <w:t>（</w:t>
        </w:r>
        <w:r w:rsidRPr="00A12C0E">
          <w:rPr>
            <w:rFonts w:hint="eastAsia"/>
            <w:szCs w:val="21"/>
          </w:rPr>
          <w:t>Handle</w:t>
        </w:r>
        <w:r>
          <w:rPr>
            <w:rFonts w:hint="eastAsia"/>
            <w:szCs w:val="21"/>
          </w:rPr>
          <w:t>）</w:t>
        </w:r>
      </w:ins>
    </w:p>
    <w:p w14:paraId="1F842960" w14:textId="5F0D13AC" w:rsidR="00CA1345" w:rsidRDefault="00E34262" w:rsidP="00EF20C7">
      <w:pPr>
        <w:pStyle w:val="affffb"/>
        <w:ind w:firstLine="420"/>
        <w:rPr>
          <w:ins w:id="125" w:author="dong yue" w:date="2022-08-18T14:36:00Z"/>
          <w:szCs w:val="21"/>
        </w:rPr>
      </w:pPr>
      <w:r w:rsidRPr="00E34262">
        <w:rPr>
          <w:rFonts w:hint="eastAsia"/>
          <w:szCs w:val="21"/>
        </w:rPr>
        <w:t>IP</w:t>
      </w:r>
      <w:r>
        <w:rPr>
          <w:rFonts w:hint="eastAsia"/>
          <w:szCs w:val="21"/>
        </w:rPr>
        <w:t>：</w:t>
      </w:r>
      <w:r w:rsidRPr="00E34262">
        <w:rPr>
          <w:rFonts w:hint="eastAsia"/>
          <w:szCs w:val="21"/>
        </w:rPr>
        <w:t>互联网协议</w:t>
      </w:r>
      <w:r>
        <w:rPr>
          <w:rFonts w:hint="eastAsia"/>
          <w:szCs w:val="21"/>
        </w:rPr>
        <w:t>（</w:t>
      </w:r>
      <w:r w:rsidRPr="00E34262">
        <w:rPr>
          <w:rFonts w:hint="eastAsia"/>
          <w:szCs w:val="21"/>
        </w:rPr>
        <w:t>Internet Protocol</w:t>
      </w:r>
      <w:r>
        <w:rPr>
          <w:rFonts w:hint="eastAsia"/>
          <w:szCs w:val="21"/>
        </w:rPr>
        <w:t>）</w:t>
      </w:r>
    </w:p>
    <w:p w14:paraId="13B8A2AD" w14:textId="487F6219" w:rsidR="00D74407" w:rsidRDefault="00D74407" w:rsidP="00EF20C7">
      <w:pPr>
        <w:pStyle w:val="affffb"/>
        <w:ind w:firstLine="420"/>
        <w:rPr>
          <w:szCs w:val="21"/>
        </w:rPr>
      </w:pPr>
      <w:ins w:id="126" w:author="dong yue" w:date="2022-08-18T14:36:00Z">
        <w:r w:rsidRPr="00D74407">
          <w:rPr>
            <w:szCs w:val="21"/>
          </w:rPr>
          <w:t>MySQL</w:t>
        </w:r>
        <w:r>
          <w:rPr>
            <w:rFonts w:hint="eastAsia"/>
            <w:szCs w:val="21"/>
          </w:rPr>
          <w:t>：</w:t>
        </w:r>
      </w:ins>
      <w:ins w:id="127" w:author="dong yue" w:date="2022-08-18T14:37:00Z">
        <w:r w:rsidRPr="00D74407">
          <w:rPr>
            <w:rFonts w:hint="eastAsia"/>
            <w:szCs w:val="21"/>
          </w:rPr>
          <w:t>关系型数据库管理系统</w:t>
        </w:r>
        <w:r>
          <w:rPr>
            <w:rFonts w:hint="eastAsia"/>
            <w:szCs w:val="21"/>
          </w:rPr>
          <w:t>（</w:t>
        </w:r>
        <w:r w:rsidRPr="00D74407">
          <w:rPr>
            <w:szCs w:val="21"/>
          </w:rPr>
          <w:t>MySQL</w:t>
        </w:r>
        <w:r>
          <w:rPr>
            <w:rFonts w:hint="eastAsia"/>
            <w:szCs w:val="21"/>
          </w:rPr>
          <w:t>）</w:t>
        </w:r>
      </w:ins>
    </w:p>
    <w:p w14:paraId="2817C5F7" w14:textId="124C550D" w:rsidR="00796D20" w:rsidRDefault="00796D20" w:rsidP="00EF20C7">
      <w:pPr>
        <w:pStyle w:val="affffb"/>
        <w:ind w:firstLine="420"/>
        <w:rPr>
          <w:ins w:id="128" w:author="dong yue" w:date="2022-08-18T11:31:00Z"/>
          <w:szCs w:val="21"/>
        </w:rPr>
      </w:pPr>
      <w:r>
        <w:rPr>
          <w:rFonts w:hint="eastAsia"/>
          <w:szCs w:val="21"/>
        </w:rPr>
        <w:t>N</w:t>
      </w:r>
      <w:r>
        <w:rPr>
          <w:szCs w:val="21"/>
        </w:rPr>
        <w:t>TP</w:t>
      </w:r>
      <w:r>
        <w:rPr>
          <w:rFonts w:hint="eastAsia"/>
          <w:szCs w:val="21"/>
        </w:rPr>
        <w:t>：网络时间协议（</w:t>
      </w:r>
      <w:r w:rsidRPr="00796D20">
        <w:rPr>
          <w:szCs w:val="21"/>
        </w:rPr>
        <w:t>Network Time Protocol</w:t>
      </w:r>
      <w:r>
        <w:rPr>
          <w:rFonts w:hint="eastAsia"/>
          <w:szCs w:val="21"/>
        </w:rPr>
        <w:t>）</w:t>
      </w:r>
    </w:p>
    <w:p w14:paraId="16652000" w14:textId="67EA732B" w:rsidR="00A12C0E" w:rsidRDefault="00A12C0E" w:rsidP="00A12C0E">
      <w:pPr>
        <w:pStyle w:val="affffb"/>
        <w:ind w:firstLine="420"/>
        <w:rPr>
          <w:ins w:id="129" w:author="dong yue" w:date="2022-08-18T14:32:00Z"/>
          <w:szCs w:val="21"/>
        </w:rPr>
      </w:pPr>
      <w:ins w:id="130" w:author="dong yue" w:date="2022-08-18T11:31:00Z">
        <w:r w:rsidRPr="00A12C0E">
          <w:rPr>
            <w:rFonts w:hint="eastAsia"/>
            <w:szCs w:val="21"/>
          </w:rPr>
          <w:t>Rlogin</w:t>
        </w:r>
        <w:r>
          <w:rPr>
            <w:rFonts w:hint="eastAsia"/>
            <w:szCs w:val="21"/>
          </w:rPr>
          <w:t>：</w:t>
        </w:r>
        <w:r w:rsidRPr="00A12C0E">
          <w:rPr>
            <w:rFonts w:hint="eastAsia"/>
            <w:szCs w:val="21"/>
          </w:rPr>
          <w:t>Linux下的远程登录命令</w:t>
        </w:r>
        <w:r>
          <w:rPr>
            <w:rFonts w:hint="eastAsia"/>
            <w:szCs w:val="21"/>
          </w:rPr>
          <w:t>（</w:t>
        </w:r>
        <w:r w:rsidRPr="00A12C0E">
          <w:rPr>
            <w:rFonts w:hint="eastAsia"/>
            <w:szCs w:val="21"/>
          </w:rPr>
          <w:t>Rlogin</w:t>
        </w:r>
        <w:r>
          <w:rPr>
            <w:rFonts w:hint="eastAsia"/>
            <w:szCs w:val="21"/>
          </w:rPr>
          <w:t>）</w:t>
        </w:r>
      </w:ins>
    </w:p>
    <w:p w14:paraId="28511742" w14:textId="1CBB14D5" w:rsidR="005F160F" w:rsidRPr="00A12C0E" w:rsidRDefault="005F160F" w:rsidP="00A12C0E">
      <w:pPr>
        <w:pStyle w:val="affffb"/>
        <w:ind w:firstLine="420"/>
        <w:rPr>
          <w:ins w:id="131" w:author="dong yue" w:date="2022-08-18T11:31:00Z"/>
          <w:szCs w:val="21"/>
        </w:rPr>
      </w:pPr>
      <w:ins w:id="132" w:author="dong yue" w:date="2022-08-18T14:32:00Z">
        <w:r>
          <w:rPr>
            <w:rFonts w:hint="eastAsia"/>
            <w:szCs w:val="21"/>
          </w:rPr>
          <w:t>S</w:t>
        </w:r>
        <w:r>
          <w:rPr>
            <w:szCs w:val="21"/>
          </w:rPr>
          <w:t>SH</w:t>
        </w:r>
        <w:r>
          <w:rPr>
            <w:rFonts w:hint="eastAsia"/>
            <w:szCs w:val="21"/>
          </w:rPr>
          <w:t>：</w:t>
        </w:r>
      </w:ins>
      <w:ins w:id="133" w:author="dong yue" w:date="2022-08-18T14:34:00Z">
        <w:r>
          <w:rPr>
            <w:rFonts w:hint="eastAsia"/>
            <w:szCs w:val="21"/>
          </w:rPr>
          <w:t>安全外壳协议（</w:t>
        </w:r>
        <w:r w:rsidR="00D74407" w:rsidRPr="00D74407">
          <w:rPr>
            <w:szCs w:val="21"/>
          </w:rPr>
          <w:t>Secure Shell</w:t>
        </w:r>
        <w:r>
          <w:rPr>
            <w:rFonts w:hint="eastAsia"/>
            <w:szCs w:val="21"/>
          </w:rPr>
          <w:t>）</w:t>
        </w:r>
      </w:ins>
    </w:p>
    <w:p w14:paraId="15677BBD" w14:textId="2FDD4BA9" w:rsidR="00A12C0E" w:rsidRDefault="00A12C0E" w:rsidP="00A12C0E">
      <w:pPr>
        <w:pStyle w:val="affffb"/>
        <w:ind w:firstLine="420"/>
        <w:rPr>
          <w:ins w:id="134" w:author="dong yue" w:date="2022-08-18T11:10:00Z"/>
          <w:szCs w:val="21"/>
        </w:rPr>
      </w:pPr>
      <w:ins w:id="135" w:author="dong yue" w:date="2022-08-18T11:31:00Z">
        <w:r w:rsidRPr="00A12C0E">
          <w:rPr>
            <w:rFonts w:hint="eastAsia"/>
            <w:szCs w:val="21"/>
          </w:rPr>
          <w:t>Telnet</w:t>
        </w:r>
      </w:ins>
      <w:ins w:id="136" w:author="dong yue" w:date="2022-08-18T11:32:00Z">
        <w:r>
          <w:rPr>
            <w:rFonts w:hint="eastAsia"/>
            <w:szCs w:val="21"/>
          </w:rPr>
          <w:t>：</w:t>
        </w:r>
      </w:ins>
      <w:ins w:id="137" w:author="dong yue" w:date="2022-08-18T11:31:00Z">
        <w:r w:rsidRPr="00A12C0E">
          <w:rPr>
            <w:rFonts w:hint="eastAsia"/>
            <w:szCs w:val="21"/>
          </w:rPr>
          <w:t>Internet远程登录服务的标准协议</w:t>
        </w:r>
      </w:ins>
      <w:ins w:id="138" w:author="dong yue" w:date="2022-08-18T11:32:00Z">
        <w:r>
          <w:rPr>
            <w:rFonts w:hint="eastAsia"/>
            <w:szCs w:val="21"/>
          </w:rPr>
          <w:t>（</w:t>
        </w:r>
        <w:r w:rsidRPr="00A12C0E">
          <w:rPr>
            <w:rFonts w:hint="eastAsia"/>
            <w:szCs w:val="21"/>
          </w:rPr>
          <w:t>Telnet</w:t>
        </w:r>
        <w:r>
          <w:rPr>
            <w:rFonts w:hint="eastAsia"/>
            <w:szCs w:val="21"/>
          </w:rPr>
          <w:t>）</w:t>
        </w:r>
      </w:ins>
    </w:p>
    <w:p w14:paraId="7FE093A5" w14:textId="6F6DF87D" w:rsidR="00927610" w:rsidDel="00927610" w:rsidRDefault="00927610" w:rsidP="00EF20C7">
      <w:pPr>
        <w:pStyle w:val="affffb"/>
        <w:ind w:firstLine="420"/>
        <w:rPr>
          <w:del w:id="139" w:author="dong yue" w:date="2022-08-18T11:13:00Z"/>
          <w:szCs w:val="21"/>
        </w:rPr>
      </w:pPr>
    </w:p>
    <w:p w14:paraId="7ED5A563" w14:textId="14B827DE" w:rsidR="00E34262" w:rsidRPr="00E34262" w:rsidRDefault="00E34262" w:rsidP="00E34262">
      <w:pPr>
        <w:pStyle w:val="affffb"/>
        <w:ind w:firstLine="420"/>
        <w:rPr>
          <w:szCs w:val="21"/>
        </w:rPr>
      </w:pPr>
      <w:r w:rsidRPr="00E34262">
        <w:rPr>
          <w:rFonts w:hint="eastAsia"/>
          <w:szCs w:val="21"/>
        </w:rPr>
        <w:t>TLS</w:t>
      </w:r>
      <w:r>
        <w:rPr>
          <w:rFonts w:hint="eastAsia"/>
          <w:szCs w:val="21"/>
        </w:rPr>
        <w:t>：</w:t>
      </w:r>
      <w:r w:rsidRPr="00E34262">
        <w:rPr>
          <w:rFonts w:hint="eastAsia"/>
          <w:szCs w:val="21"/>
        </w:rPr>
        <w:t>传输层安全协议</w:t>
      </w:r>
      <w:r>
        <w:rPr>
          <w:rFonts w:hint="eastAsia"/>
          <w:szCs w:val="21"/>
        </w:rPr>
        <w:t>（</w:t>
      </w:r>
      <w:r w:rsidRPr="00E34262">
        <w:rPr>
          <w:rFonts w:hint="eastAsia"/>
          <w:szCs w:val="21"/>
        </w:rPr>
        <w:t>Transport Layer Security</w:t>
      </w:r>
      <w:r>
        <w:rPr>
          <w:rFonts w:hint="eastAsia"/>
          <w:szCs w:val="21"/>
        </w:rPr>
        <w:t>）</w:t>
      </w:r>
    </w:p>
    <w:p w14:paraId="6D649334" w14:textId="14D0BEEE" w:rsidR="00CA1345" w:rsidRDefault="00E34262" w:rsidP="00D81368">
      <w:pPr>
        <w:pStyle w:val="affffb"/>
        <w:ind w:firstLine="420"/>
        <w:rPr>
          <w:ins w:id="140" w:author="dong yue" w:date="2022-08-17T17:34:00Z"/>
          <w:szCs w:val="21"/>
        </w:rPr>
      </w:pPr>
      <w:r w:rsidRPr="00E34262">
        <w:rPr>
          <w:rFonts w:hint="eastAsia"/>
          <w:szCs w:val="21"/>
        </w:rPr>
        <w:t>TLCP</w:t>
      </w:r>
      <w:r>
        <w:rPr>
          <w:rFonts w:hint="eastAsia"/>
          <w:szCs w:val="21"/>
        </w:rPr>
        <w:t>：</w:t>
      </w:r>
      <w:r w:rsidRPr="00E34262">
        <w:rPr>
          <w:rFonts w:hint="eastAsia"/>
          <w:szCs w:val="21"/>
        </w:rPr>
        <w:t>传输层密码协议</w:t>
      </w:r>
      <w:r>
        <w:rPr>
          <w:rFonts w:hint="eastAsia"/>
          <w:szCs w:val="21"/>
        </w:rPr>
        <w:t>（</w:t>
      </w:r>
      <w:r w:rsidRPr="00E34262">
        <w:rPr>
          <w:rFonts w:hint="eastAsia"/>
          <w:szCs w:val="21"/>
        </w:rPr>
        <w:t>Transport layer cryptography protoco</w:t>
      </w:r>
      <w:r>
        <w:rPr>
          <w:rFonts w:hint="eastAsia"/>
          <w:szCs w:val="21"/>
        </w:rPr>
        <w:t>l）</w:t>
      </w:r>
    </w:p>
    <w:p w14:paraId="27397911" w14:textId="0C1C92C9" w:rsidR="00AE5FDF" w:rsidRDefault="00AE5FDF" w:rsidP="00D81368">
      <w:pPr>
        <w:pStyle w:val="affffb"/>
        <w:ind w:firstLine="420"/>
        <w:rPr>
          <w:ins w:id="141" w:author="dong yue" w:date="2022-08-18T14:24:00Z"/>
          <w:szCs w:val="21"/>
        </w:rPr>
      </w:pPr>
      <w:ins w:id="142" w:author="dong yue" w:date="2022-08-17T17:34:00Z">
        <w:r>
          <w:rPr>
            <w:szCs w:val="21"/>
          </w:rPr>
          <w:t>VPN:</w:t>
        </w:r>
      </w:ins>
      <w:ins w:id="143" w:author="dong yue" w:date="2022-08-17T17:36:00Z">
        <w:r w:rsidRPr="00AE5FDF">
          <w:rPr>
            <w:rFonts w:hint="eastAsia"/>
          </w:rPr>
          <w:t xml:space="preserve"> </w:t>
        </w:r>
        <w:r w:rsidRPr="00AE5FDF">
          <w:rPr>
            <w:rFonts w:hint="eastAsia"/>
            <w:szCs w:val="21"/>
          </w:rPr>
          <w:t>虚拟专用网络</w:t>
        </w:r>
        <w:r>
          <w:rPr>
            <w:rFonts w:hint="eastAsia"/>
            <w:szCs w:val="21"/>
          </w:rPr>
          <w:t>（</w:t>
        </w:r>
        <w:r w:rsidRPr="00AE5FDF">
          <w:rPr>
            <w:szCs w:val="21"/>
          </w:rPr>
          <w:t>Virtual Private Network</w:t>
        </w:r>
        <w:r>
          <w:rPr>
            <w:rFonts w:hint="eastAsia"/>
            <w:szCs w:val="21"/>
          </w:rPr>
          <w:t>）</w:t>
        </w:r>
      </w:ins>
    </w:p>
    <w:p w14:paraId="6890683A" w14:textId="2A303D14" w:rsidR="00D96A74" w:rsidRDefault="00D96A74" w:rsidP="001A06E6">
      <w:pPr>
        <w:pStyle w:val="affffb"/>
        <w:ind w:firstLine="420"/>
        <w:rPr>
          <w:szCs w:val="21"/>
        </w:rPr>
      </w:pPr>
      <w:ins w:id="144" w:author="dong yue" w:date="2022-08-18T14:24:00Z">
        <w:r>
          <w:rPr>
            <w:rFonts w:hint="eastAsia"/>
            <w:szCs w:val="21"/>
          </w:rPr>
          <w:t>Web：广域全球网（</w:t>
        </w:r>
      </w:ins>
      <w:ins w:id="145" w:author="dong yue" w:date="2022-08-18T14:25:00Z">
        <w:r w:rsidRPr="00D96A74">
          <w:rPr>
            <w:szCs w:val="21"/>
          </w:rPr>
          <w:t>World Wide Web</w:t>
        </w:r>
      </w:ins>
      <w:ins w:id="146" w:author="dong yue" w:date="2022-08-18T14:24:00Z">
        <w:r>
          <w:rPr>
            <w:rFonts w:hint="eastAsia"/>
            <w:szCs w:val="21"/>
          </w:rPr>
          <w:t>）</w:t>
        </w:r>
      </w:ins>
    </w:p>
    <w:p w14:paraId="65BA9919" w14:textId="04503FD9" w:rsidR="00EF20C7" w:rsidRDefault="00B9326A" w:rsidP="00B9326A">
      <w:pPr>
        <w:pStyle w:val="affc"/>
        <w:spacing w:before="312" w:after="312"/>
      </w:pPr>
      <w:bookmarkStart w:id="147" w:name="_Toc102814338"/>
      <w:bookmarkStart w:id="148" w:name="_Toc104472550"/>
      <w:r w:rsidRPr="00B9326A">
        <w:rPr>
          <w:rFonts w:hint="eastAsia"/>
        </w:rPr>
        <w:t>工业互联网标识解析企业安全防护</w:t>
      </w:r>
      <w:del w:id="149" w:author="dong yue" w:date="2022-08-19T09:29:00Z">
        <w:r w:rsidRPr="00B9326A" w:rsidDel="005F0ED3">
          <w:rPr>
            <w:rFonts w:hint="eastAsia"/>
          </w:rPr>
          <w:delText>范围及</w:delText>
        </w:r>
      </w:del>
      <w:r w:rsidRPr="00B9326A">
        <w:rPr>
          <w:rFonts w:hint="eastAsia"/>
        </w:rPr>
        <w:t>内容</w:t>
      </w:r>
      <w:bookmarkEnd w:id="147"/>
      <w:bookmarkEnd w:id="148"/>
    </w:p>
    <w:p w14:paraId="764C02F5" w14:textId="77777777" w:rsidR="00537608" w:rsidRPr="001A06E6" w:rsidRDefault="00537608" w:rsidP="00537608">
      <w:pPr>
        <w:pStyle w:val="afffffffffffc"/>
        <w:rPr>
          <w:rFonts w:hAnsi="宋体"/>
          <w:sz w:val="21"/>
          <w:szCs w:val="21"/>
        </w:rPr>
      </w:pPr>
      <w:bookmarkStart w:id="150" w:name="_Hlk502071589"/>
      <w:r w:rsidRPr="001A06E6">
        <w:rPr>
          <w:rFonts w:hAnsi="宋体" w:hint="eastAsia"/>
          <w:sz w:val="21"/>
          <w:szCs w:val="21"/>
        </w:rPr>
        <w:t>工业互联网标识解析企业安全防护内容具体包括：</w:t>
      </w:r>
    </w:p>
    <w:p w14:paraId="5ACEEC11" w14:textId="1DC2CD50" w:rsidR="00537608" w:rsidRPr="001A06E6" w:rsidRDefault="00537608" w:rsidP="008E0238">
      <w:pPr>
        <w:pStyle w:val="af5"/>
        <w:rPr>
          <w:rPrChange w:id="151" w:author="dong yue" w:date="2022-08-22T09:33:00Z">
            <w:rPr>
              <w:highlight w:val="yellow"/>
            </w:rPr>
          </w:rPrChange>
        </w:rPr>
      </w:pPr>
      <w:r w:rsidRPr="001A06E6">
        <w:rPr>
          <w:rFonts w:hint="eastAsia"/>
        </w:rPr>
        <w:t>基础设施安全</w:t>
      </w:r>
      <w:del w:id="152" w:author="dong yue" w:date="2022-08-19T09:43:00Z">
        <w:r w:rsidRPr="001A06E6" w:rsidDel="00B333E5">
          <w:rPr>
            <w:rFonts w:hint="eastAsia"/>
          </w:rPr>
          <w:delText>防护</w:delText>
        </w:r>
      </w:del>
      <w:r w:rsidR="00E43B63" w:rsidRPr="001A06E6">
        <w:rPr>
          <w:rFonts w:hint="eastAsia"/>
        </w:rPr>
        <w:t>：</w:t>
      </w:r>
      <w:r w:rsidRPr="001A06E6">
        <w:rPr>
          <w:rFonts w:hint="eastAsia"/>
        </w:rPr>
        <w:t>主要包括</w:t>
      </w:r>
      <w:r w:rsidR="00F85449" w:rsidRPr="001A06E6">
        <w:rPr>
          <w:rFonts w:hint="eastAsia"/>
        </w:rPr>
        <w:t>操作系统、数据库、网络设备、终端设备、安全设备、虚拟化软件等对象的</w:t>
      </w:r>
      <w:r w:rsidRPr="001A06E6">
        <w:rPr>
          <w:rFonts w:hint="eastAsia"/>
        </w:rPr>
        <w:t>身份鉴别、访问控制、入侵防范、</w:t>
      </w:r>
      <w:r w:rsidR="003A70E1" w:rsidRPr="001A06E6">
        <w:rPr>
          <w:rFonts w:hint="eastAsia"/>
        </w:rPr>
        <w:t>安全配置</w:t>
      </w:r>
      <w:r w:rsidRPr="001A06E6">
        <w:rPr>
          <w:rFonts w:hint="eastAsia"/>
        </w:rPr>
        <w:t>、冗余和备份恢复安全等</w:t>
      </w:r>
      <w:r w:rsidR="00F85449" w:rsidRPr="001A06E6">
        <w:rPr>
          <w:rFonts w:hint="eastAsia"/>
        </w:rPr>
        <w:t>要求</w:t>
      </w:r>
      <w:r w:rsidRPr="001A06E6">
        <w:rPr>
          <w:rFonts w:hint="eastAsia"/>
        </w:rPr>
        <w:t>。</w:t>
      </w:r>
    </w:p>
    <w:p w14:paraId="5D9C63B3" w14:textId="58ED17FB" w:rsidR="00537608" w:rsidRPr="001A06E6" w:rsidRDefault="00537608" w:rsidP="008E0238">
      <w:pPr>
        <w:pStyle w:val="af5"/>
      </w:pPr>
      <w:r w:rsidRPr="001A06E6">
        <w:rPr>
          <w:rFonts w:hint="eastAsia"/>
        </w:rPr>
        <w:t>网络安全</w:t>
      </w:r>
      <w:del w:id="153" w:author="dong yue" w:date="2022-08-19T09:43:00Z">
        <w:r w:rsidRPr="001A06E6" w:rsidDel="00B333E5">
          <w:rPr>
            <w:rFonts w:hint="eastAsia"/>
          </w:rPr>
          <w:delText>防护</w:delText>
        </w:r>
      </w:del>
      <w:r w:rsidR="00E43B63" w:rsidRPr="001A06E6">
        <w:rPr>
          <w:rFonts w:hint="eastAsia"/>
        </w:rPr>
        <w:t>：</w:t>
      </w:r>
      <w:r w:rsidRPr="001A06E6">
        <w:rPr>
          <w:rFonts w:hint="eastAsia"/>
        </w:rPr>
        <w:t>主要包括</w:t>
      </w:r>
      <w:r w:rsidR="003A70E1" w:rsidRPr="001A06E6">
        <w:rPr>
          <w:rFonts w:hint="eastAsia"/>
        </w:rPr>
        <w:t>架构安全、</w:t>
      </w:r>
      <w:r w:rsidRPr="001A06E6">
        <w:rPr>
          <w:rFonts w:hint="eastAsia"/>
        </w:rPr>
        <w:t>网络与边界访问控制、</w:t>
      </w:r>
      <w:r w:rsidR="003A70E1" w:rsidRPr="001A06E6">
        <w:rPr>
          <w:rFonts w:hint="eastAsia"/>
        </w:rPr>
        <w:t>异常监测</w:t>
      </w:r>
      <w:r w:rsidRPr="001A06E6">
        <w:rPr>
          <w:rFonts w:hint="eastAsia"/>
        </w:rPr>
        <w:t>、入侵防范、</w:t>
      </w:r>
      <w:r w:rsidR="003A70E1" w:rsidRPr="001A06E6">
        <w:rPr>
          <w:rFonts w:hint="eastAsia"/>
        </w:rPr>
        <w:t>安全审计</w:t>
      </w:r>
      <w:r w:rsidRPr="001A06E6">
        <w:rPr>
          <w:rFonts w:hint="eastAsia"/>
        </w:rPr>
        <w:t>等。</w:t>
      </w:r>
    </w:p>
    <w:p w14:paraId="32A377E9" w14:textId="4C0B2BCA" w:rsidR="00537608" w:rsidRPr="00E43B63" w:rsidRDefault="003A70E1" w:rsidP="008E0238">
      <w:pPr>
        <w:pStyle w:val="af5"/>
      </w:pPr>
      <w:r w:rsidRPr="001A06E6">
        <w:rPr>
          <w:rFonts w:hint="eastAsia"/>
        </w:rPr>
        <w:t>业务和</w:t>
      </w:r>
      <w:r w:rsidR="00537608" w:rsidRPr="001A06E6">
        <w:rPr>
          <w:rFonts w:hint="eastAsia"/>
        </w:rPr>
        <w:t>应</w:t>
      </w:r>
      <w:r w:rsidR="00537608">
        <w:rPr>
          <w:rFonts w:hint="eastAsia"/>
        </w:rPr>
        <w:t>用安全</w:t>
      </w:r>
      <w:r w:rsidR="00E43B63">
        <w:rPr>
          <w:rFonts w:hint="eastAsia"/>
        </w:rPr>
        <w:t>：</w:t>
      </w:r>
      <w:r w:rsidR="00537608" w:rsidRPr="00E43B63">
        <w:rPr>
          <w:rFonts w:hint="eastAsia"/>
        </w:rPr>
        <w:t>主要包括标识解析系统</w:t>
      </w:r>
      <w:r w:rsidR="000927A8" w:rsidRPr="00E43B63">
        <w:rPr>
          <w:rFonts w:hint="eastAsia"/>
        </w:rPr>
        <w:t>业务提供</w:t>
      </w:r>
      <w:r w:rsidR="00537608" w:rsidRPr="00E43B63">
        <w:rPr>
          <w:rFonts w:hint="eastAsia"/>
        </w:rPr>
        <w:t>及应用的</w:t>
      </w:r>
      <w:r w:rsidR="000927A8" w:rsidRPr="00E43B63">
        <w:rPr>
          <w:rFonts w:hint="eastAsia"/>
        </w:rPr>
        <w:t>身份认证与</w:t>
      </w:r>
      <w:r w:rsidR="00537608" w:rsidRPr="00E43B63">
        <w:rPr>
          <w:rFonts w:hint="eastAsia"/>
        </w:rPr>
        <w:t>访问控制、</w:t>
      </w:r>
      <w:r w:rsidR="000927A8" w:rsidRPr="00E43B63">
        <w:rPr>
          <w:rFonts w:hint="eastAsia"/>
        </w:rPr>
        <w:t>协议安全、应用资源控制、</w:t>
      </w:r>
      <w:r w:rsidR="00537608" w:rsidRPr="00E43B63">
        <w:rPr>
          <w:rFonts w:hint="eastAsia"/>
        </w:rPr>
        <w:t>攻击防范、</w:t>
      </w:r>
      <w:r w:rsidR="000927A8" w:rsidRPr="00E43B63">
        <w:rPr>
          <w:rFonts w:hint="eastAsia"/>
        </w:rPr>
        <w:t>应用程序检测</w:t>
      </w:r>
      <w:r w:rsidR="00537608" w:rsidRPr="00E43B63">
        <w:rPr>
          <w:rFonts w:hint="eastAsia"/>
        </w:rPr>
        <w:t>等。</w:t>
      </w:r>
    </w:p>
    <w:p w14:paraId="4A9A42AE" w14:textId="0D5114B5" w:rsidR="00537608" w:rsidRPr="00E43B63" w:rsidRDefault="00537608" w:rsidP="008E0238">
      <w:pPr>
        <w:pStyle w:val="af5"/>
      </w:pPr>
      <w:r>
        <w:rPr>
          <w:rFonts w:hint="eastAsia"/>
        </w:rPr>
        <w:t>数据安全</w:t>
      </w:r>
      <w:del w:id="154" w:author="dong yue" w:date="2022-08-19T09:45:00Z">
        <w:r w:rsidDel="00880703">
          <w:rPr>
            <w:rFonts w:hint="eastAsia"/>
          </w:rPr>
          <w:delText>防护</w:delText>
        </w:r>
      </w:del>
      <w:r w:rsidR="00E43B63">
        <w:rPr>
          <w:rFonts w:hint="eastAsia"/>
        </w:rPr>
        <w:t>：</w:t>
      </w:r>
      <w:r w:rsidRPr="00E43B63">
        <w:rPr>
          <w:rFonts w:hint="eastAsia"/>
        </w:rPr>
        <w:t>主要包括数据分级分类、数据脱敏加密、</w:t>
      </w:r>
      <w:r w:rsidR="000927A8" w:rsidRPr="00E43B63">
        <w:rPr>
          <w:rFonts w:hint="eastAsia"/>
        </w:rPr>
        <w:t>全生命周期安全防护、备份恢复</w:t>
      </w:r>
      <w:r w:rsidRPr="00E43B63">
        <w:rPr>
          <w:rFonts w:hint="eastAsia"/>
        </w:rPr>
        <w:t>等。</w:t>
      </w:r>
    </w:p>
    <w:p w14:paraId="25B61A03" w14:textId="3A2764EF" w:rsidR="00537608" w:rsidRPr="00E43B63" w:rsidRDefault="00537608" w:rsidP="008E0238">
      <w:pPr>
        <w:pStyle w:val="af5"/>
      </w:pPr>
      <w:r>
        <w:rPr>
          <w:rFonts w:hint="eastAsia"/>
        </w:rPr>
        <w:t>安全管理</w:t>
      </w:r>
      <w:del w:id="155" w:author="dong yue" w:date="2022-08-19T09:45:00Z">
        <w:r w:rsidDel="00880703">
          <w:rPr>
            <w:rFonts w:hint="eastAsia"/>
          </w:rPr>
          <w:delText>要求</w:delText>
        </w:r>
      </w:del>
      <w:r w:rsidR="00E43B63">
        <w:rPr>
          <w:rFonts w:hint="eastAsia"/>
        </w:rPr>
        <w:t>：</w:t>
      </w:r>
      <w:r w:rsidRPr="00E43B63">
        <w:rPr>
          <w:rFonts w:hint="eastAsia"/>
        </w:rPr>
        <w:t>包括安全管理制度、安全建设和管理、安全运维管理。</w:t>
      </w:r>
    </w:p>
    <w:p w14:paraId="566EDC33" w14:textId="0D86DB99" w:rsidR="00537608" w:rsidRPr="00E43B63" w:rsidRDefault="00537608" w:rsidP="008E0238">
      <w:pPr>
        <w:pStyle w:val="af5"/>
      </w:pPr>
      <w:r>
        <w:rPr>
          <w:rFonts w:hint="eastAsia"/>
        </w:rPr>
        <w:t>物理和环境安全</w:t>
      </w:r>
      <w:r w:rsidR="00E43B63">
        <w:rPr>
          <w:rFonts w:hint="eastAsia"/>
        </w:rPr>
        <w:t>：</w:t>
      </w:r>
      <w:r w:rsidRPr="00E43B63">
        <w:rPr>
          <w:rFonts w:hint="eastAsia"/>
        </w:rPr>
        <w:t>包括</w:t>
      </w:r>
      <w:ins w:id="156" w:author="dong yue" w:date="2022-08-18T15:28:00Z">
        <w:r w:rsidR="00EB5D0F">
          <w:rPr>
            <w:rFonts w:hint="eastAsia"/>
          </w:rPr>
          <w:t>物理位置选择、</w:t>
        </w:r>
      </w:ins>
      <w:r w:rsidRPr="00E43B63">
        <w:rPr>
          <w:rFonts w:hint="eastAsia"/>
        </w:rPr>
        <w:t>物理访问控制、防盗窃和防破坏、防雷击、防火、防水和防潮、</w:t>
      </w:r>
      <w:ins w:id="157" w:author="dong yue" w:date="2022-08-18T15:30:00Z">
        <w:r w:rsidR="00EB5D0F">
          <w:rPr>
            <w:rFonts w:hint="eastAsia"/>
          </w:rPr>
          <w:t>防静电、温湿度控制、电力供应、</w:t>
        </w:r>
      </w:ins>
      <w:r w:rsidRPr="00E43B63">
        <w:rPr>
          <w:rFonts w:hint="eastAsia"/>
        </w:rPr>
        <w:t>电磁防护等。</w:t>
      </w:r>
      <w:bookmarkEnd w:id="150"/>
    </w:p>
    <w:p w14:paraId="3B9308F0" w14:textId="6B6AB0C7" w:rsidR="00537608" w:rsidRDefault="00537608" w:rsidP="00537608">
      <w:pPr>
        <w:pStyle w:val="affc"/>
        <w:spacing w:before="312" w:after="312"/>
      </w:pPr>
      <w:bookmarkStart w:id="158" w:name="_Toc102814339"/>
      <w:bookmarkStart w:id="159" w:name="_Toc104472551"/>
      <w:r>
        <w:rPr>
          <w:rFonts w:hint="eastAsia"/>
        </w:rPr>
        <w:t>工业互联网标识解析企业安全防护级别的确定</w:t>
      </w:r>
      <w:bookmarkEnd w:id="158"/>
      <w:bookmarkEnd w:id="159"/>
    </w:p>
    <w:p w14:paraId="72EED7EC" w14:textId="77C762EC" w:rsidR="00537608" w:rsidRDefault="00537608" w:rsidP="00537608">
      <w:pPr>
        <w:pStyle w:val="affffb"/>
        <w:ind w:firstLine="420"/>
        <w:rPr>
          <w:szCs w:val="21"/>
        </w:rPr>
      </w:pPr>
      <w:r>
        <w:rPr>
          <w:rFonts w:hint="eastAsia"/>
          <w:szCs w:val="21"/>
        </w:rPr>
        <w:t>工业互联网标识解析企</w:t>
      </w:r>
      <w:r w:rsidRPr="00104F9D">
        <w:rPr>
          <w:rFonts w:hint="eastAsia"/>
          <w:szCs w:val="21"/>
        </w:rPr>
        <w:t>业</w:t>
      </w:r>
      <w:del w:id="160" w:author="dong yue" w:date="2022-08-18T15:07:00Z">
        <w:r w:rsidRPr="00104F9D" w:rsidDel="004D0599">
          <w:rPr>
            <w:rFonts w:hint="eastAsia"/>
            <w:szCs w:val="21"/>
          </w:rPr>
          <w:delText>按照</w:delText>
        </w:r>
      </w:del>
      <w:ins w:id="161" w:author="dong yue" w:date="2022-08-18T15:07:00Z">
        <w:r w:rsidR="004D0599">
          <w:rPr>
            <w:rFonts w:hint="eastAsia"/>
            <w:szCs w:val="21"/>
          </w:rPr>
          <w:t>依据</w:t>
        </w:r>
      </w:ins>
      <w:ins w:id="162" w:author="dong yue" w:date="2022-08-18T15:11:00Z">
        <w:r w:rsidR="004D0599" w:rsidRPr="004D0599">
          <w:rPr>
            <w:rFonts w:hint="eastAsia"/>
            <w:szCs w:val="21"/>
          </w:rPr>
          <w:t>企业标识解析系统服务行业的网络安全影响程度、标识解析系统服务范围、业务规模以及一旦发生网络安全事件的影响程度等要素</w:t>
        </w:r>
      </w:ins>
      <w:del w:id="163" w:author="dong yue" w:date="2022-08-18T15:12:00Z">
        <w:r w:rsidRPr="00104F9D" w:rsidDel="004D0599">
          <w:rPr>
            <w:rFonts w:hint="eastAsia"/>
            <w:szCs w:val="21"/>
          </w:rPr>
          <w:delText>《</w:delText>
        </w:r>
        <w:r w:rsidR="00104F9D" w:rsidRPr="00104F9D" w:rsidDel="004D0599">
          <w:rPr>
            <w:rFonts w:hint="eastAsia"/>
            <w:szCs w:val="21"/>
          </w:rPr>
          <w:delText>工业互联网标识解析企业网络安全定级方法</w:delText>
        </w:r>
        <w:r w:rsidRPr="00104F9D" w:rsidDel="004D0599">
          <w:rPr>
            <w:rFonts w:hint="eastAsia"/>
            <w:szCs w:val="21"/>
          </w:rPr>
          <w:delText>》</w:delText>
        </w:r>
        <w:r w:rsidDel="004D0599">
          <w:rPr>
            <w:rFonts w:hint="eastAsia"/>
            <w:szCs w:val="21"/>
          </w:rPr>
          <w:delText>中的级别划分</w:delText>
        </w:r>
      </w:del>
      <w:ins w:id="164" w:author="dong yue" w:date="2022-08-18T15:12:00Z">
        <w:r w:rsidR="00956C1D">
          <w:rPr>
            <w:rFonts w:hint="eastAsia"/>
            <w:szCs w:val="21"/>
          </w:rPr>
          <w:t>进行级别划分，</w:t>
        </w:r>
      </w:ins>
      <w:del w:id="165" w:author="dong yue" w:date="2022-08-18T15:12:00Z">
        <w:r w:rsidDel="00956C1D">
          <w:rPr>
            <w:rFonts w:hint="eastAsia"/>
            <w:szCs w:val="21"/>
          </w:rPr>
          <w:delText>，</w:delText>
        </w:r>
      </w:del>
      <w:r>
        <w:rPr>
          <w:rFonts w:hint="eastAsia"/>
          <w:szCs w:val="21"/>
        </w:rPr>
        <w:t>采取不同程度的安全防护。工业互联网标识解析企业的安全防护分为基本级防护和增强级防护两个级别：</w:t>
      </w:r>
    </w:p>
    <w:p w14:paraId="4FDE79D6" w14:textId="2BC71107" w:rsidR="00537608" w:rsidRDefault="00537608" w:rsidP="00901E2D">
      <w:pPr>
        <w:pStyle w:val="af2"/>
      </w:pPr>
      <w:r>
        <w:rPr>
          <w:rFonts w:hint="eastAsia"/>
        </w:rPr>
        <w:t>三级工业互联网标识解析企业</w:t>
      </w:r>
      <w:r w:rsidR="00FC29B8">
        <w:rPr>
          <w:rFonts w:hint="eastAsia"/>
        </w:rPr>
        <w:t>应</w:t>
      </w:r>
      <w:r>
        <w:rPr>
          <w:rFonts w:hint="eastAsia"/>
        </w:rPr>
        <w:t>采取增强级防护措施。</w:t>
      </w:r>
    </w:p>
    <w:p w14:paraId="24F4DF62" w14:textId="0EE51389" w:rsidR="00537608" w:rsidRDefault="00537608" w:rsidP="00901E2D">
      <w:pPr>
        <w:pStyle w:val="af2"/>
      </w:pPr>
      <w:r>
        <w:rPr>
          <w:rFonts w:hint="eastAsia"/>
        </w:rPr>
        <w:lastRenderedPageBreak/>
        <w:t>二级工业互联网标识解析企业</w:t>
      </w:r>
      <w:r w:rsidR="00FC29B8">
        <w:rPr>
          <w:rFonts w:hint="eastAsia"/>
        </w:rPr>
        <w:t>应</w:t>
      </w:r>
      <w:r>
        <w:rPr>
          <w:rFonts w:hint="eastAsia"/>
        </w:rPr>
        <w:t>采取基本级防护措施。</w:t>
      </w:r>
    </w:p>
    <w:p w14:paraId="770CB4A1" w14:textId="6ED4246D" w:rsidR="00537608" w:rsidRDefault="00537608" w:rsidP="00901E2D">
      <w:pPr>
        <w:pStyle w:val="af2"/>
      </w:pPr>
      <w:r>
        <w:rPr>
          <w:rFonts w:hint="eastAsia"/>
        </w:rPr>
        <w:t>一级工业互联网标识解析企业</w:t>
      </w:r>
      <w:r w:rsidR="00FC29B8">
        <w:rPr>
          <w:rFonts w:hint="eastAsia"/>
        </w:rPr>
        <w:t>宜</w:t>
      </w:r>
      <w:r>
        <w:rPr>
          <w:rFonts w:hint="eastAsia"/>
        </w:rPr>
        <w:t>参照基本级防护要求根据自身情况，自主落实安全防护措施。</w:t>
      </w:r>
    </w:p>
    <w:p w14:paraId="6940907F" w14:textId="762FBA99" w:rsidR="00172DFD" w:rsidRDefault="00172DFD" w:rsidP="00172DFD">
      <w:pPr>
        <w:pStyle w:val="affc"/>
        <w:spacing w:before="312" w:after="312"/>
      </w:pPr>
      <w:bookmarkStart w:id="166" w:name="_Toc102814340"/>
      <w:bookmarkStart w:id="167" w:name="_Toc104472552"/>
      <w:r>
        <w:rPr>
          <w:rFonts w:hint="eastAsia"/>
        </w:rPr>
        <w:t>工业互联网标识解析企业安全防护要求</w:t>
      </w:r>
      <w:bookmarkEnd w:id="166"/>
      <w:bookmarkEnd w:id="167"/>
    </w:p>
    <w:p w14:paraId="20167FA3" w14:textId="38192C69" w:rsidR="00172DFD" w:rsidRDefault="00172DFD" w:rsidP="00172DFD">
      <w:pPr>
        <w:pStyle w:val="affd"/>
        <w:spacing w:before="156" w:after="156"/>
      </w:pPr>
      <w:bookmarkStart w:id="168" w:name="_Toc102814341"/>
      <w:bookmarkStart w:id="169" w:name="_Toc104472553"/>
      <w:r>
        <w:rPr>
          <w:rFonts w:hint="eastAsia"/>
        </w:rPr>
        <w:t>基本级防护要求</w:t>
      </w:r>
      <w:bookmarkEnd w:id="168"/>
      <w:bookmarkEnd w:id="169"/>
    </w:p>
    <w:p w14:paraId="38C98B77" w14:textId="3375920D" w:rsidR="00172DFD" w:rsidRDefault="00172DFD" w:rsidP="00CD4F99">
      <w:pPr>
        <w:pStyle w:val="affe"/>
        <w:spacing w:before="156" w:after="156"/>
      </w:pPr>
      <w:bookmarkStart w:id="170" w:name="_Toc102814342"/>
      <w:r>
        <w:rPr>
          <w:rFonts w:hint="eastAsia"/>
        </w:rPr>
        <w:t>基础设施安全</w:t>
      </w:r>
      <w:del w:id="171" w:author="dong yue" w:date="2022-08-19T09:38:00Z">
        <w:r w:rsidDel="00AF07F4">
          <w:rPr>
            <w:rFonts w:hint="eastAsia"/>
          </w:rPr>
          <w:delText>防护</w:delText>
        </w:r>
      </w:del>
      <w:bookmarkEnd w:id="170"/>
    </w:p>
    <w:p w14:paraId="71A32A51" w14:textId="39B31EA9" w:rsidR="00172DFD" w:rsidRDefault="00172DFD" w:rsidP="00172DFD">
      <w:pPr>
        <w:pStyle w:val="afff"/>
        <w:spacing w:before="156" w:after="156"/>
      </w:pPr>
      <w:r>
        <w:rPr>
          <w:rFonts w:hint="eastAsia"/>
        </w:rPr>
        <w:t>身份鉴别</w:t>
      </w:r>
    </w:p>
    <w:p w14:paraId="162407C0" w14:textId="27AC1B8D" w:rsidR="00D87AA5" w:rsidRDefault="00D87AA5" w:rsidP="00D87AA5">
      <w:pPr>
        <w:pStyle w:val="affffb"/>
        <w:ind w:firstLine="420"/>
      </w:pPr>
      <w:r w:rsidRPr="00D87AA5">
        <w:rPr>
          <w:rFonts w:hint="eastAsia"/>
        </w:rPr>
        <w:t>身份鉴别</w:t>
      </w:r>
      <w:del w:id="172" w:author="dong yue" w:date="2022-08-19T09:50:00Z">
        <w:r w:rsidRPr="00D87AA5" w:rsidDel="00941500">
          <w:rPr>
            <w:rFonts w:hint="eastAsia"/>
          </w:rPr>
          <w:delText>安全</w:delText>
        </w:r>
      </w:del>
      <w:r w:rsidRPr="00D87AA5">
        <w:rPr>
          <w:rFonts w:hint="eastAsia"/>
        </w:rPr>
        <w:t>要求包括：</w:t>
      </w:r>
    </w:p>
    <w:p w14:paraId="3C031D66" w14:textId="4E442267" w:rsidR="00D87AA5" w:rsidRDefault="00D87AA5" w:rsidP="00583E80">
      <w:pPr>
        <w:widowControl/>
        <w:numPr>
          <w:ilvl w:val="0"/>
          <w:numId w:val="32"/>
        </w:numPr>
        <w:tabs>
          <w:tab w:val="left" w:pos="840"/>
        </w:tabs>
        <w:adjustRightInd/>
        <w:spacing w:line="240" w:lineRule="auto"/>
        <w:ind w:left="840"/>
        <w:rPr>
          <w:rFonts w:ascii="宋体" w:hAnsi="Times New Roman"/>
          <w:kern w:val="0"/>
        </w:rPr>
      </w:pPr>
      <w:r w:rsidRPr="002B23EC">
        <w:rPr>
          <w:rFonts w:ascii="宋体" w:hAnsi="Times New Roman" w:hint="eastAsia"/>
          <w:kern w:val="0"/>
        </w:rPr>
        <w:t>应对登录用户进行身份标识和鉴别</w:t>
      </w:r>
      <w:r w:rsidR="004538BF">
        <w:rPr>
          <w:rFonts w:ascii="宋体" w:hAnsi="Times New Roman" w:hint="eastAsia"/>
          <w:kern w:val="0"/>
        </w:rPr>
        <w:t>，身份标识具有唯一性；</w:t>
      </w:r>
    </w:p>
    <w:p w14:paraId="45B9F63B" w14:textId="2C411D3C" w:rsidR="004538BF" w:rsidRPr="002B23EC" w:rsidRDefault="00692DB0" w:rsidP="00583E80">
      <w:pPr>
        <w:widowControl/>
        <w:numPr>
          <w:ilvl w:val="0"/>
          <w:numId w:val="32"/>
        </w:numPr>
        <w:tabs>
          <w:tab w:val="left" w:pos="840"/>
        </w:tabs>
        <w:adjustRightInd/>
        <w:spacing w:line="240" w:lineRule="auto"/>
        <w:ind w:left="840"/>
        <w:rPr>
          <w:rFonts w:ascii="宋体" w:hAnsi="Times New Roman"/>
          <w:kern w:val="0"/>
        </w:rPr>
      </w:pPr>
      <w:r>
        <w:rPr>
          <w:rFonts w:ascii="宋体" w:hAnsi="Times New Roman" w:hint="eastAsia"/>
          <w:kern w:val="0"/>
        </w:rPr>
        <w:t>身份鉴别信息</w:t>
      </w:r>
      <w:r w:rsidR="004538BF">
        <w:rPr>
          <w:rFonts w:ascii="宋体" w:hAnsi="Times New Roman" w:hint="eastAsia"/>
          <w:kern w:val="0"/>
        </w:rPr>
        <w:t>应有复杂度要求，并定期更换；</w:t>
      </w:r>
    </w:p>
    <w:p w14:paraId="5E8B93C4" w14:textId="0CFC17FD" w:rsidR="00D87AA5" w:rsidRDefault="00D87AA5" w:rsidP="00583E80">
      <w:pPr>
        <w:widowControl/>
        <w:numPr>
          <w:ilvl w:val="0"/>
          <w:numId w:val="32"/>
        </w:numPr>
        <w:tabs>
          <w:tab w:val="left" w:pos="840"/>
        </w:tabs>
        <w:adjustRightInd/>
        <w:spacing w:line="240" w:lineRule="auto"/>
        <w:ind w:left="840"/>
        <w:rPr>
          <w:ins w:id="173" w:author="dong yue" w:date="2022-08-18T16:06:00Z"/>
          <w:rFonts w:ascii="宋体" w:hAnsi="Times New Roman"/>
          <w:kern w:val="0"/>
        </w:rPr>
      </w:pPr>
      <w:r w:rsidRPr="00D87AA5">
        <w:rPr>
          <w:rFonts w:ascii="宋体" w:hAnsi="Times New Roman" w:hint="eastAsia"/>
          <w:kern w:val="0"/>
        </w:rPr>
        <w:t>应具有登录失败处理功能，应配置并启用结束会话、限制非法登录次数和登录连接超时自动退出等相关措施。</w:t>
      </w:r>
    </w:p>
    <w:p w14:paraId="3E30F7F0" w14:textId="12D14BF8" w:rsidR="00830AC1" w:rsidRPr="00D87AA5" w:rsidRDefault="008019D0" w:rsidP="00583E80">
      <w:pPr>
        <w:widowControl/>
        <w:numPr>
          <w:ilvl w:val="0"/>
          <w:numId w:val="32"/>
        </w:numPr>
        <w:tabs>
          <w:tab w:val="left" w:pos="840"/>
        </w:tabs>
        <w:adjustRightInd/>
        <w:spacing w:line="240" w:lineRule="auto"/>
        <w:ind w:left="840"/>
        <w:rPr>
          <w:rFonts w:ascii="宋体" w:hAnsi="Times New Roman"/>
          <w:kern w:val="0"/>
        </w:rPr>
      </w:pPr>
      <w:ins w:id="174" w:author="dong yue" w:date="2022-08-18T16:27:00Z">
        <w:r>
          <w:rPr>
            <w:rFonts w:ascii="宋体" w:hAnsi="Times New Roman" w:hint="eastAsia"/>
            <w:kern w:val="0"/>
          </w:rPr>
          <w:t>应</w:t>
        </w:r>
      </w:ins>
      <w:ins w:id="175" w:author="dong yue" w:date="2022-08-18T16:28:00Z">
        <w:r>
          <w:rPr>
            <w:rFonts w:ascii="宋体" w:hAnsi="Times New Roman" w:hint="eastAsia"/>
            <w:kern w:val="0"/>
          </w:rPr>
          <w:t>保障</w:t>
        </w:r>
      </w:ins>
      <w:ins w:id="176" w:author="dong yue" w:date="2022-08-18T16:06:00Z">
        <w:r w:rsidR="00830AC1" w:rsidRPr="00830AC1">
          <w:rPr>
            <w:rFonts w:ascii="宋体" w:hAnsi="Times New Roman" w:hint="eastAsia"/>
            <w:kern w:val="0"/>
          </w:rPr>
          <w:t>鉴别信息通过网络传输时</w:t>
        </w:r>
      </w:ins>
      <w:ins w:id="177" w:author="dong yue" w:date="2022-08-18T16:28:00Z">
        <w:r>
          <w:rPr>
            <w:rFonts w:ascii="宋体" w:hAnsi="Times New Roman" w:hint="eastAsia"/>
            <w:kern w:val="0"/>
          </w:rPr>
          <w:t>的</w:t>
        </w:r>
      </w:ins>
      <w:ins w:id="178" w:author="dong yue" w:date="2022-08-18T16:06:00Z">
        <w:r w:rsidR="00830AC1" w:rsidRPr="00830AC1">
          <w:rPr>
            <w:rFonts w:ascii="宋体" w:hAnsi="Times New Roman" w:hint="eastAsia"/>
            <w:kern w:val="0"/>
          </w:rPr>
          <w:t>保密性。</w:t>
        </w:r>
      </w:ins>
    </w:p>
    <w:p w14:paraId="6849E6BA" w14:textId="4CFE0441" w:rsidR="00D87AA5" w:rsidRDefault="00D87AA5" w:rsidP="00D87AA5">
      <w:pPr>
        <w:pStyle w:val="afff"/>
        <w:spacing w:before="156" w:after="156"/>
      </w:pPr>
      <w:r>
        <w:rPr>
          <w:rFonts w:hint="eastAsia"/>
        </w:rPr>
        <w:t>访问控制</w:t>
      </w:r>
    </w:p>
    <w:p w14:paraId="7270CE7F" w14:textId="6CC1947D" w:rsidR="00554854" w:rsidRPr="00554854" w:rsidRDefault="00D87AA5" w:rsidP="00060264">
      <w:pPr>
        <w:pStyle w:val="affffb"/>
        <w:ind w:firstLine="420"/>
      </w:pPr>
      <w:r>
        <w:rPr>
          <w:rFonts w:hAnsi="宋体" w:hint="eastAsia"/>
          <w:szCs w:val="21"/>
        </w:rPr>
        <w:t>访问控制</w:t>
      </w:r>
      <w:del w:id="179" w:author="dong yue" w:date="2022-08-19T09:50:00Z">
        <w:r w:rsidDel="00941500">
          <w:rPr>
            <w:rFonts w:hAnsi="宋体" w:hint="eastAsia"/>
            <w:szCs w:val="21"/>
          </w:rPr>
          <w:delText>安全</w:delText>
        </w:r>
      </w:del>
      <w:r>
        <w:rPr>
          <w:rFonts w:hAnsi="宋体" w:hint="eastAsia"/>
          <w:szCs w:val="21"/>
        </w:rPr>
        <w:t>要求包括：</w:t>
      </w:r>
    </w:p>
    <w:p w14:paraId="4A5B7215" w14:textId="128E2162" w:rsidR="00554854" w:rsidRDefault="0043486B" w:rsidP="00583E80">
      <w:pPr>
        <w:pStyle w:val="afffffffffffd"/>
        <w:numPr>
          <w:ilvl w:val="0"/>
          <w:numId w:val="33"/>
        </w:numPr>
        <w:tabs>
          <w:tab w:val="clear" w:pos="1260"/>
          <w:tab w:val="left" w:pos="840"/>
        </w:tabs>
        <w:ind w:left="840"/>
        <w:rPr>
          <w:szCs w:val="21"/>
        </w:rPr>
      </w:pPr>
      <w:r>
        <w:rPr>
          <w:rFonts w:hint="eastAsia"/>
        </w:rPr>
        <w:t>应</w:t>
      </w:r>
      <w:r w:rsidR="00EC5F0C">
        <w:rPr>
          <w:rFonts w:hint="eastAsia"/>
        </w:rPr>
        <w:t>为</w:t>
      </w:r>
      <w:r>
        <w:rPr>
          <w:rFonts w:hint="eastAsia"/>
        </w:rPr>
        <w:t>用户分配账户和权限；</w:t>
      </w:r>
    </w:p>
    <w:p w14:paraId="730B391C" w14:textId="77777777" w:rsidR="00670CEB" w:rsidRDefault="00670CEB" w:rsidP="00670CEB">
      <w:pPr>
        <w:pStyle w:val="afffffffffffd"/>
        <w:numPr>
          <w:ilvl w:val="0"/>
          <w:numId w:val="33"/>
        </w:numPr>
        <w:tabs>
          <w:tab w:val="clear" w:pos="1260"/>
          <w:tab w:val="left" w:pos="840"/>
        </w:tabs>
        <w:ind w:left="840"/>
        <w:rPr>
          <w:szCs w:val="21"/>
        </w:rPr>
      </w:pPr>
      <w:r w:rsidRPr="007A4152">
        <w:rPr>
          <w:rFonts w:hint="eastAsia"/>
          <w:szCs w:val="21"/>
        </w:rPr>
        <w:t>应重命名或删除默认账户，修改默认账户的默认口令；</w:t>
      </w:r>
    </w:p>
    <w:p w14:paraId="50D619FD" w14:textId="77777777" w:rsidR="00670CEB" w:rsidRDefault="00670CEB" w:rsidP="00583E80">
      <w:pPr>
        <w:pStyle w:val="afffffffffffd"/>
        <w:numPr>
          <w:ilvl w:val="0"/>
          <w:numId w:val="33"/>
        </w:numPr>
        <w:tabs>
          <w:tab w:val="clear" w:pos="1260"/>
          <w:tab w:val="left" w:pos="840"/>
        </w:tabs>
        <w:ind w:left="840"/>
        <w:rPr>
          <w:szCs w:val="21"/>
        </w:rPr>
      </w:pPr>
      <w:r w:rsidRPr="007A4152">
        <w:rPr>
          <w:rFonts w:hint="eastAsia"/>
          <w:szCs w:val="21"/>
        </w:rPr>
        <w:t>应及时删除或停用多余的、过期的账户，避免共享账户的存在；</w:t>
      </w:r>
    </w:p>
    <w:p w14:paraId="152EF95E" w14:textId="7CD371F8" w:rsidR="00670CEB" w:rsidRPr="00F80280" w:rsidRDefault="00670CEB" w:rsidP="00670CEB">
      <w:pPr>
        <w:pStyle w:val="afffffffffffd"/>
        <w:numPr>
          <w:ilvl w:val="0"/>
          <w:numId w:val="33"/>
        </w:numPr>
        <w:tabs>
          <w:tab w:val="clear" w:pos="1260"/>
          <w:tab w:val="left" w:pos="840"/>
        </w:tabs>
        <w:ind w:left="840"/>
        <w:rPr>
          <w:szCs w:val="21"/>
        </w:rPr>
      </w:pPr>
      <w:r w:rsidRPr="007A4152">
        <w:rPr>
          <w:rFonts w:hint="eastAsia"/>
          <w:szCs w:val="21"/>
        </w:rPr>
        <w:t>应对用户授予其所需的最小权限，并实现对不同类型运维用户的权限分离</w:t>
      </w:r>
      <w:r>
        <w:rPr>
          <w:rFonts w:hint="eastAsia"/>
          <w:szCs w:val="21"/>
        </w:rPr>
        <w:t>。</w:t>
      </w:r>
    </w:p>
    <w:p w14:paraId="47F6139F" w14:textId="18BE28BA" w:rsidR="00D87AA5" w:rsidRDefault="00D87AA5" w:rsidP="00D87AA5">
      <w:pPr>
        <w:pStyle w:val="afff"/>
        <w:spacing w:before="156" w:after="156"/>
      </w:pPr>
      <w:r>
        <w:rPr>
          <w:rFonts w:hint="eastAsia"/>
        </w:rPr>
        <w:t>入侵防范</w:t>
      </w:r>
    </w:p>
    <w:p w14:paraId="3389123F" w14:textId="77777777" w:rsidR="00D87AA5" w:rsidRDefault="00D87AA5" w:rsidP="00D87AA5">
      <w:pPr>
        <w:pStyle w:val="affffb"/>
        <w:ind w:firstLine="420"/>
        <w:rPr>
          <w:szCs w:val="21"/>
        </w:rPr>
      </w:pPr>
      <w:r>
        <w:rPr>
          <w:rFonts w:hAnsi="宋体" w:hint="eastAsia"/>
          <w:szCs w:val="21"/>
        </w:rPr>
        <w:t>入侵</w:t>
      </w:r>
      <w:r>
        <w:rPr>
          <w:rFonts w:hint="eastAsia"/>
          <w:szCs w:val="21"/>
        </w:rPr>
        <w:t>防范</w:t>
      </w:r>
      <w:del w:id="180" w:author="dong yue" w:date="2022-08-19T09:50:00Z">
        <w:r w:rsidDel="00941500">
          <w:rPr>
            <w:rFonts w:hint="eastAsia"/>
            <w:szCs w:val="21"/>
          </w:rPr>
          <w:delText>安全</w:delText>
        </w:r>
      </w:del>
      <w:r>
        <w:rPr>
          <w:rFonts w:hint="eastAsia"/>
          <w:szCs w:val="21"/>
        </w:rPr>
        <w:t>要求包括：</w:t>
      </w:r>
    </w:p>
    <w:p w14:paraId="564C6A94" w14:textId="4032A722" w:rsidR="00D87AA5" w:rsidRDefault="00EE022C" w:rsidP="00EE022C">
      <w:pPr>
        <w:pStyle w:val="af5"/>
        <w:numPr>
          <w:ilvl w:val="0"/>
          <w:numId w:val="140"/>
        </w:numPr>
      </w:pPr>
      <w:r w:rsidRPr="00EE022C">
        <w:rPr>
          <w:rFonts w:hint="eastAsia"/>
        </w:rPr>
        <w:t>操作系统、数据库等应遵循最小安装的原则，仅安装标识解析系统相关设备需要的组件和应用程序；</w:t>
      </w:r>
    </w:p>
    <w:p w14:paraId="4CA1A4F4" w14:textId="309BD5DE" w:rsidR="00D87AA5" w:rsidRDefault="00D87AA5" w:rsidP="00060264">
      <w:pPr>
        <w:pStyle w:val="af5"/>
      </w:pPr>
      <w:r w:rsidRPr="006A4AEF">
        <w:rPr>
          <w:rFonts w:hint="eastAsia"/>
        </w:rPr>
        <w:t>应能及时发现</w:t>
      </w:r>
      <w:ins w:id="181" w:author="dong yue" w:date="2022-08-19T09:47:00Z">
        <w:r w:rsidR="00880703">
          <w:rPr>
            <w:rFonts w:hint="eastAsia"/>
          </w:rPr>
          <w:t>可能</w:t>
        </w:r>
      </w:ins>
      <w:r w:rsidR="006A4AEF" w:rsidRPr="007E7CA3">
        <w:rPr>
          <w:rFonts w:hint="eastAsia"/>
        </w:rPr>
        <w:t>存在的</w:t>
      </w:r>
      <w:r w:rsidRPr="006A4AEF">
        <w:rPr>
          <w:rFonts w:hint="eastAsia"/>
        </w:rPr>
        <w:t>漏洞，</w:t>
      </w:r>
      <w:r>
        <w:rPr>
          <w:rFonts w:hint="eastAsia"/>
        </w:rPr>
        <w:t>并在经过充分测试评估后，及时采取有效措施进行应对；</w:t>
      </w:r>
    </w:p>
    <w:p w14:paraId="704201C6" w14:textId="77777777" w:rsidR="00D87AA5" w:rsidRDefault="00D87AA5" w:rsidP="00060264">
      <w:pPr>
        <w:pStyle w:val="af5"/>
      </w:pPr>
      <w:r>
        <w:rPr>
          <w:rFonts w:hint="eastAsia"/>
        </w:rPr>
        <w:t>应能检测升级软件的真实性和完整性；</w:t>
      </w:r>
    </w:p>
    <w:p w14:paraId="2F4B00AB" w14:textId="1153CB9A" w:rsidR="00D87AA5" w:rsidRDefault="00043A9C" w:rsidP="00060264">
      <w:pPr>
        <w:pStyle w:val="af5"/>
      </w:pPr>
      <w:r>
        <w:rPr>
          <w:rFonts w:hint="eastAsia"/>
        </w:rPr>
        <w:t>标识解析操作系统等</w:t>
      </w:r>
      <w:r w:rsidRPr="00043A9C">
        <w:rPr>
          <w:rFonts w:hint="eastAsia"/>
        </w:rPr>
        <w:t>应安装防恶意代码软件，并具备及时升级恶意代码库及软件版本能力</w:t>
      </w:r>
      <w:r w:rsidR="00D87AA5">
        <w:rPr>
          <w:rFonts w:hint="eastAsia"/>
        </w:rPr>
        <w:t>。</w:t>
      </w:r>
    </w:p>
    <w:p w14:paraId="3974EA4F" w14:textId="49090E31" w:rsidR="00001050" w:rsidRDefault="00CA06EC" w:rsidP="00001050">
      <w:pPr>
        <w:pStyle w:val="afff"/>
        <w:spacing w:before="156" w:after="156"/>
        <w:rPr>
          <w:ins w:id="182" w:author="dong yue" w:date="2022-08-19T09:49:00Z"/>
        </w:rPr>
      </w:pPr>
      <w:r>
        <w:rPr>
          <w:rFonts w:hint="eastAsia"/>
        </w:rPr>
        <w:t>安全</w:t>
      </w:r>
      <w:r w:rsidR="002326D9">
        <w:rPr>
          <w:rFonts w:hint="eastAsia"/>
        </w:rPr>
        <w:t>审计</w:t>
      </w:r>
    </w:p>
    <w:p w14:paraId="7B724EAE" w14:textId="56FDAEAA" w:rsidR="00941500" w:rsidRPr="00941500" w:rsidRDefault="00941500">
      <w:pPr>
        <w:pStyle w:val="affffb"/>
        <w:ind w:firstLine="420"/>
        <w:pPrChange w:id="183" w:author="dong yue" w:date="2022-08-19T09:49:00Z">
          <w:pPr>
            <w:pStyle w:val="afff"/>
            <w:spacing w:before="156" w:after="156"/>
          </w:pPr>
        </w:pPrChange>
      </w:pPr>
      <w:ins w:id="184" w:author="dong yue" w:date="2022-08-19T09:49:00Z">
        <w:r>
          <w:rPr>
            <w:rFonts w:hint="eastAsia"/>
          </w:rPr>
          <w:t>安全审计要求</w:t>
        </w:r>
      </w:ins>
      <w:ins w:id="185" w:author="dong yue" w:date="2022-08-19T09:50:00Z">
        <w:r>
          <w:rPr>
            <w:rFonts w:hint="eastAsia"/>
          </w:rPr>
          <w:t>包括：</w:t>
        </w:r>
      </w:ins>
    </w:p>
    <w:p w14:paraId="4FBD8CA8" w14:textId="3BD6BF34" w:rsidR="00043A9C" w:rsidRDefault="00043A9C" w:rsidP="00CA06EC">
      <w:pPr>
        <w:pStyle w:val="af5"/>
        <w:numPr>
          <w:ilvl w:val="0"/>
          <w:numId w:val="102"/>
        </w:numPr>
      </w:pPr>
      <w:r w:rsidRPr="00043A9C">
        <w:rPr>
          <w:rFonts w:hint="eastAsia"/>
        </w:rPr>
        <w:t>应启用安全审计功能，审计覆盖到所有用户，对重要的用户行为和安全事件进行审计；</w:t>
      </w:r>
    </w:p>
    <w:p w14:paraId="5189D3FE" w14:textId="008E9056" w:rsidR="00CA06EC" w:rsidRDefault="00CA06EC" w:rsidP="00CA06EC">
      <w:pPr>
        <w:pStyle w:val="af5"/>
        <w:numPr>
          <w:ilvl w:val="0"/>
          <w:numId w:val="102"/>
        </w:numPr>
      </w:pPr>
      <w:r>
        <w:rPr>
          <w:rFonts w:hint="eastAsia"/>
        </w:rPr>
        <w:t>应采取手段保证日志无法删除、修改或覆盖，例如日志集中管理、日志文件权限控制等；</w:t>
      </w:r>
    </w:p>
    <w:p w14:paraId="2F96A306" w14:textId="77777777" w:rsidR="00CA06EC" w:rsidRDefault="00CA06EC" w:rsidP="00CA06EC">
      <w:pPr>
        <w:pStyle w:val="af5"/>
        <w:numPr>
          <w:ilvl w:val="0"/>
          <w:numId w:val="102"/>
        </w:numPr>
      </w:pPr>
      <w:r>
        <w:rPr>
          <w:rFonts w:hint="eastAsia"/>
        </w:rPr>
        <w:t>业务服务器、数据库、网络设备、安全设备等关键设备应保持时间上的同步，建议采用NTP协议或其他技术。</w:t>
      </w:r>
    </w:p>
    <w:p w14:paraId="511C5912" w14:textId="01DA6E62" w:rsidR="00D87AA5" w:rsidRDefault="00D87AA5" w:rsidP="00D87AA5">
      <w:pPr>
        <w:pStyle w:val="afff"/>
        <w:spacing w:before="156" w:after="156"/>
      </w:pPr>
      <w:r>
        <w:rPr>
          <w:rFonts w:hint="eastAsia"/>
        </w:rPr>
        <w:t>冗余和备份恢复安全</w:t>
      </w:r>
    </w:p>
    <w:p w14:paraId="45529997" w14:textId="5A71A243" w:rsidR="00D87AA5" w:rsidRPr="00D87AA5" w:rsidRDefault="00D87AA5" w:rsidP="00D87AA5">
      <w:pPr>
        <w:pStyle w:val="affffb"/>
        <w:ind w:firstLine="420"/>
        <w:rPr>
          <w:rFonts w:hAnsi="宋体"/>
          <w:szCs w:val="21"/>
        </w:rPr>
      </w:pPr>
      <w:r w:rsidRPr="00D87AA5">
        <w:rPr>
          <w:rFonts w:hAnsi="宋体" w:hint="eastAsia"/>
          <w:szCs w:val="21"/>
        </w:rPr>
        <w:t>冗余备份恢复</w:t>
      </w:r>
      <w:ins w:id="186" w:author="dong yue" w:date="2022-08-19T09:50:00Z">
        <w:r w:rsidR="00941500">
          <w:rPr>
            <w:rFonts w:hAnsi="宋体" w:hint="eastAsia"/>
            <w:szCs w:val="21"/>
          </w:rPr>
          <w:t>要求</w:t>
        </w:r>
      </w:ins>
      <w:del w:id="187" w:author="dong yue" w:date="2022-08-19T09:50:00Z">
        <w:r w:rsidRPr="00D87AA5" w:rsidDel="00941500">
          <w:rPr>
            <w:rFonts w:hAnsi="宋体" w:hint="eastAsia"/>
            <w:szCs w:val="21"/>
          </w:rPr>
          <w:delText>安全</w:delText>
        </w:r>
      </w:del>
      <w:r w:rsidRPr="00D87AA5">
        <w:rPr>
          <w:rFonts w:hAnsi="宋体" w:hint="eastAsia"/>
          <w:szCs w:val="21"/>
        </w:rPr>
        <w:t>包括：</w:t>
      </w:r>
    </w:p>
    <w:p w14:paraId="0CDB16BE" w14:textId="73816332" w:rsidR="00D87AA5" w:rsidRDefault="003C0EBC" w:rsidP="00583E80">
      <w:pPr>
        <w:pStyle w:val="afffffffffffd"/>
        <w:numPr>
          <w:ilvl w:val="0"/>
          <w:numId w:val="35"/>
        </w:numPr>
        <w:tabs>
          <w:tab w:val="clear" w:pos="1260"/>
          <w:tab w:val="left" w:pos="840"/>
        </w:tabs>
        <w:ind w:left="840"/>
        <w:rPr>
          <w:szCs w:val="21"/>
        </w:rPr>
      </w:pPr>
      <w:r>
        <w:rPr>
          <w:rFonts w:hint="eastAsia"/>
          <w:szCs w:val="21"/>
        </w:rPr>
        <w:lastRenderedPageBreak/>
        <w:t>应保证</w:t>
      </w:r>
      <w:r w:rsidR="00D87AA5">
        <w:rPr>
          <w:rFonts w:hint="eastAsia"/>
          <w:szCs w:val="21"/>
        </w:rPr>
        <w:t>标识解析系统</w:t>
      </w:r>
      <w:r w:rsidR="00694A74">
        <w:rPr>
          <w:rFonts w:hint="eastAsia"/>
          <w:szCs w:val="21"/>
        </w:rPr>
        <w:t>相关服务器</w:t>
      </w:r>
      <w:r w:rsidR="00217697">
        <w:rPr>
          <w:rFonts w:hint="eastAsia"/>
          <w:szCs w:val="21"/>
        </w:rPr>
        <w:t>及关键设备</w:t>
      </w:r>
      <w:r w:rsidR="00694A74">
        <w:rPr>
          <w:rFonts w:hint="eastAsia"/>
          <w:szCs w:val="21"/>
        </w:rPr>
        <w:t>等</w:t>
      </w:r>
      <w:r w:rsidR="00D87AA5">
        <w:rPr>
          <w:rFonts w:hint="eastAsia"/>
          <w:szCs w:val="21"/>
        </w:rPr>
        <w:t>支持冗余或负载分担功能，在设备运行状态异常时，可通过启用备用部件防范安全风险。</w:t>
      </w:r>
    </w:p>
    <w:p w14:paraId="4C04252E" w14:textId="7A27D049" w:rsidR="00D87AA5" w:rsidRDefault="00D87AA5" w:rsidP="00583E80">
      <w:pPr>
        <w:pStyle w:val="afffffffffffd"/>
        <w:numPr>
          <w:ilvl w:val="0"/>
          <w:numId w:val="35"/>
        </w:numPr>
        <w:tabs>
          <w:tab w:val="clear" w:pos="1260"/>
          <w:tab w:val="left" w:pos="840"/>
        </w:tabs>
        <w:ind w:left="840"/>
        <w:rPr>
          <w:szCs w:val="21"/>
        </w:rPr>
      </w:pPr>
      <w:r>
        <w:rPr>
          <w:szCs w:val="21"/>
        </w:rPr>
        <w:t>提供重要数据的本地数据备份及恢复功能。</w:t>
      </w:r>
    </w:p>
    <w:p w14:paraId="646E67B2" w14:textId="27881E9F" w:rsidR="00D87AA5" w:rsidRPr="0021498A" w:rsidRDefault="00D87AA5" w:rsidP="00CD4F99">
      <w:pPr>
        <w:pStyle w:val="affe"/>
        <w:spacing w:before="156" w:after="156"/>
        <w:rPr>
          <w:rPrChange w:id="188" w:author="dong yue" w:date="2022-08-22T09:41:00Z">
            <w:rPr>
              <w:highlight w:val="yellow"/>
            </w:rPr>
          </w:rPrChange>
        </w:rPr>
      </w:pPr>
      <w:bookmarkStart w:id="189" w:name="_Toc102814343"/>
      <w:r w:rsidRPr="0021498A">
        <w:rPr>
          <w:rFonts w:hint="eastAsia"/>
          <w:rPrChange w:id="190" w:author="dong yue" w:date="2022-08-22T09:41:00Z">
            <w:rPr>
              <w:rFonts w:hint="eastAsia"/>
              <w:highlight w:val="yellow"/>
            </w:rPr>
          </w:rPrChange>
        </w:rPr>
        <w:t>网络安全</w:t>
      </w:r>
      <w:del w:id="191" w:author="dong yue" w:date="2022-08-19T09:39:00Z">
        <w:r w:rsidRPr="0021498A" w:rsidDel="00AF07F4">
          <w:rPr>
            <w:rFonts w:hint="eastAsia"/>
            <w:rPrChange w:id="192" w:author="dong yue" w:date="2022-08-22T09:41:00Z">
              <w:rPr>
                <w:rFonts w:hint="eastAsia"/>
                <w:highlight w:val="yellow"/>
              </w:rPr>
            </w:rPrChange>
          </w:rPr>
          <w:delText>防护</w:delText>
        </w:r>
      </w:del>
      <w:bookmarkEnd w:id="189"/>
    </w:p>
    <w:p w14:paraId="2A99ECF0" w14:textId="7829AE1B" w:rsidR="00BE0CC5" w:rsidRDefault="00BE0CC5" w:rsidP="00BE0CC5">
      <w:pPr>
        <w:pStyle w:val="afff"/>
        <w:spacing w:before="156" w:after="156"/>
        <w:rPr>
          <w:ins w:id="193" w:author="dong yue" w:date="2022-08-19T09:51:00Z"/>
        </w:rPr>
      </w:pPr>
      <w:r>
        <w:rPr>
          <w:rFonts w:hint="eastAsia"/>
        </w:rPr>
        <w:t>架构安全</w:t>
      </w:r>
    </w:p>
    <w:p w14:paraId="7209423C" w14:textId="48C67147" w:rsidR="00941500" w:rsidRPr="00941500" w:rsidRDefault="00941500">
      <w:pPr>
        <w:pStyle w:val="affffb"/>
        <w:ind w:firstLine="420"/>
        <w:pPrChange w:id="194" w:author="dong yue" w:date="2022-08-19T09:51:00Z">
          <w:pPr>
            <w:pStyle w:val="afff"/>
            <w:spacing w:before="156" w:after="156"/>
          </w:pPr>
        </w:pPrChange>
      </w:pPr>
      <w:ins w:id="195" w:author="dong yue" w:date="2022-08-19T09:51:00Z">
        <w:r>
          <w:rPr>
            <w:rFonts w:hint="eastAsia"/>
          </w:rPr>
          <w:t>架构安全要求包括：</w:t>
        </w:r>
      </w:ins>
    </w:p>
    <w:p w14:paraId="40301A21" w14:textId="10B11248" w:rsidR="00BE0CC5" w:rsidRDefault="00BE0CC5" w:rsidP="00BE0CC5">
      <w:pPr>
        <w:pStyle w:val="af5"/>
        <w:numPr>
          <w:ilvl w:val="0"/>
          <w:numId w:val="103"/>
        </w:numPr>
      </w:pPr>
      <w:r>
        <w:rPr>
          <w:rFonts w:hint="eastAsia"/>
        </w:rPr>
        <w:t>标识解析系统内部网络应根据</w:t>
      </w:r>
      <w:r w:rsidR="00E246CF">
        <w:rPr>
          <w:rFonts w:hint="eastAsia"/>
        </w:rPr>
        <w:t>安全需求和</w:t>
      </w:r>
      <w:r>
        <w:rPr>
          <w:rFonts w:hint="eastAsia"/>
        </w:rPr>
        <w:t>业务特点划分为不同的安全域，</w:t>
      </w:r>
      <w:r w:rsidR="00E246CF" w:rsidRPr="00E246CF">
        <w:rPr>
          <w:rFonts w:hint="eastAsia"/>
        </w:rPr>
        <w:t>按照统一的管理和控制原则划分不同的子网或网段，设备依照功能划分及其重要性等因素分区部署</w:t>
      </w:r>
      <w:r>
        <w:rPr>
          <w:rFonts w:hint="eastAsia"/>
        </w:rPr>
        <w:t>；</w:t>
      </w:r>
    </w:p>
    <w:p w14:paraId="10FD52C1" w14:textId="35A9520E" w:rsidR="00BE0CC5" w:rsidRDefault="00E246CF" w:rsidP="00BE0CC5">
      <w:pPr>
        <w:pStyle w:val="af5"/>
        <w:numPr>
          <w:ilvl w:val="0"/>
          <w:numId w:val="103"/>
        </w:numPr>
      </w:pPr>
      <w:r w:rsidRPr="00E246CF">
        <w:rPr>
          <w:rFonts w:hint="eastAsia"/>
        </w:rPr>
        <w:t>应采用内外网隔离、专线、加密等保护措施避免远程访问和</w:t>
      </w:r>
      <w:r>
        <w:rPr>
          <w:rFonts w:hint="eastAsia"/>
        </w:rPr>
        <w:t>标识</w:t>
      </w:r>
      <w:r w:rsidRPr="00E246CF">
        <w:rPr>
          <w:rFonts w:hint="eastAsia"/>
        </w:rPr>
        <w:t>数据在公共互联网的明文传输；</w:t>
      </w:r>
    </w:p>
    <w:p w14:paraId="3BBDA6F9" w14:textId="693E5B19" w:rsidR="00EB6823" w:rsidRPr="00E246CF" w:rsidRDefault="00EB6823" w:rsidP="002B23EC">
      <w:pPr>
        <w:pStyle w:val="af5"/>
        <w:numPr>
          <w:ilvl w:val="0"/>
          <w:numId w:val="103"/>
        </w:numPr>
      </w:pPr>
      <w:r w:rsidRPr="00EB6823">
        <w:rPr>
          <w:rFonts w:hint="eastAsia"/>
        </w:rPr>
        <w:t>节点总体架构设计应采用分布式架构，支持</w:t>
      </w:r>
      <w:r w:rsidR="006E5024">
        <w:rPr>
          <w:rFonts w:hint="eastAsia"/>
        </w:rPr>
        <w:t>主备节点或</w:t>
      </w:r>
      <w:r w:rsidRPr="00EB6823">
        <w:rPr>
          <w:rFonts w:hint="eastAsia"/>
        </w:rPr>
        <w:t>负荷分担，单个主机/虚拟机故障不影响整体性能</w:t>
      </w:r>
      <w:r w:rsidR="00A638AD">
        <w:rPr>
          <w:rFonts w:hint="eastAsia"/>
        </w:rPr>
        <w:t>。</w:t>
      </w:r>
    </w:p>
    <w:p w14:paraId="4089E0F9" w14:textId="1835300B" w:rsidR="00663620" w:rsidRDefault="00424130" w:rsidP="00663620">
      <w:pPr>
        <w:pStyle w:val="afff"/>
        <w:spacing w:before="156" w:after="156"/>
      </w:pPr>
      <w:r>
        <w:rPr>
          <w:rFonts w:hint="eastAsia"/>
        </w:rPr>
        <w:t>网络边界访问控制</w:t>
      </w:r>
    </w:p>
    <w:p w14:paraId="7DF633C2" w14:textId="2CA5B343" w:rsidR="00424130" w:rsidRDefault="00424130" w:rsidP="00424130">
      <w:pPr>
        <w:pStyle w:val="affffb"/>
        <w:ind w:firstLine="420"/>
        <w:rPr>
          <w:szCs w:val="21"/>
        </w:rPr>
      </w:pPr>
      <w:r>
        <w:rPr>
          <w:rFonts w:hint="eastAsia"/>
          <w:szCs w:val="21"/>
        </w:rPr>
        <w:t>网络边界访问控制</w:t>
      </w:r>
      <w:del w:id="196" w:author="dong yue" w:date="2022-08-19T09:51:00Z">
        <w:r w:rsidDel="00941500">
          <w:rPr>
            <w:rFonts w:hint="eastAsia"/>
            <w:szCs w:val="21"/>
          </w:rPr>
          <w:delText>安全</w:delText>
        </w:r>
      </w:del>
      <w:r>
        <w:rPr>
          <w:rFonts w:hint="eastAsia"/>
          <w:szCs w:val="21"/>
        </w:rPr>
        <w:t>要求包括：</w:t>
      </w:r>
    </w:p>
    <w:p w14:paraId="692C854C" w14:textId="4CF61E4E" w:rsidR="00424130" w:rsidRDefault="00424130" w:rsidP="00583E80">
      <w:pPr>
        <w:pStyle w:val="afffffffffffd"/>
        <w:numPr>
          <w:ilvl w:val="0"/>
          <w:numId w:val="37"/>
        </w:numPr>
        <w:tabs>
          <w:tab w:val="clear" w:pos="1260"/>
          <w:tab w:val="left" w:pos="840"/>
        </w:tabs>
        <w:ind w:left="840"/>
        <w:rPr>
          <w:szCs w:val="21"/>
        </w:rPr>
      </w:pPr>
      <w:r>
        <w:rPr>
          <w:rFonts w:hint="eastAsia"/>
          <w:szCs w:val="21"/>
        </w:rPr>
        <w:t>应在网络边界部署访问控制设备，并启用访问控制功能，保证跨越网络边界的访问和数据流通过边界防护设备提供的受控接口进行通信，默认情况下受控接口拒绝所有通信；</w:t>
      </w:r>
    </w:p>
    <w:p w14:paraId="18477137" w14:textId="4AB0A7DE" w:rsidR="005C0A82" w:rsidRDefault="00842EB9" w:rsidP="00583E80">
      <w:pPr>
        <w:pStyle w:val="afffffffffffd"/>
        <w:numPr>
          <w:ilvl w:val="0"/>
          <w:numId w:val="37"/>
        </w:numPr>
        <w:tabs>
          <w:tab w:val="clear" w:pos="1260"/>
          <w:tab w:val="left" w:pos="840"/>
        </w:tabs>
        <w:ind w:left="840"/>
        <w:rPr>
          <w:szCs w:val="21"/>
        </w:rPr>
      </w:pPr>
      <w:r w:rsidRPr="00EE6A50">
        <w:rPr>
          <w:rFonts w:hint="eastAsia"/>
          <w:szCs w:val="21"/>
        </w:rPr>
        <w:t>应关闭标识解析服务器等不必要的服务和监听端口，包括不限于标识解析服务器应限制只在解析端口上提供标识解析服务，不对其他用户终端开放任何服务；</w:t>
      </w:r>
    </w:p>
    <w:p w14:paraId="6C029D22" w14:textId="77777777" w:rsidR="00424130" w:rsidRDefault="00424130" w:rsidP="00583E80">
      <w:pPr>
        <w:pStyle w:val="afffffffffffd"/>
        <w:numPr>
          <w:ilvl w:val="0"/>
          <w:numId w:val="37"/>
        </w:numPr>
        <w:tabs>
          <w:tab w:val="clear" w:pos="1260"/>
          <w:tab w:val="left" w:pos="840"/>
        </w:tabs>
        <w:ind w:left="840"/>
        <w:rPr>
          <w:szCs w:val="21"/>
        </w:rPr>
      </w:pPr>
      <w:r>
        <w:rPr>
          <w:rFonts w:hint="eastAsia"/>
          <w:szCs w:val="21"/>
        </w:rPr>
        <w:t>应删除多余或无效的访问控制规则，优化访问控制列表，并保证访问控制规则数量最小化；</w:t>
      </w:r>
    </w:p>
    <w:p w14:paraId="3B530A1A" w14:textId="77777777" w:rsidR="00424130" w:rsidRPr="007E7CA3" w:rsidRDefault="00424130" w:rsidP="00583E80">
      <w:pPr>
        <w:pStyle w:val="afffffffffffd"/>
        <w:numPr>
          <w:ilvl w:val="0"/>
          <w:numId w:val="37"/>
        </w:numPr>
        <w:tabs>
          <w:tab w:val="clear" w:pos="1260"/>
          <w:tab w:val="left" w:pos="840"/>
        </w:tabs>
        <w:ind w:left="840"/>
        <w:rPr>
          <w:szCs w:val="21"/>
        </w:rPr>
      </w:pPr>
      <w:r w:rsidRPr="007E7CA3">
        <w:rPr>
          <w:rFonts w:hint="eastAsia"/>
          <w:szCs w:val="21"/>
        </w:rPr>
        <w:t>应根据网络边界访问控制规则，通过检查数据包的源地址、目的地址、源端口、目的端口、协议等，确定是否允许该数据包通过该区域边界；</w:t>
      </w:r>
    </w:p>
    <w:p w14:paraId="7BB75EE2" w14:textId="77777777" w:rsidR="00424130" w:rsidRPr="007E7CA3" w:rsidRDefault="00424130" w:rsidP="00583E80">
      <w:pPr>
        <w:pStyle w:val="afffffffffffd"/>
        <w:numPr>
          <w:ilvl w:val="0"/>
          <w:numId w:val="37"/>
        </w:numPr>
        <w:tabs>
          <w:tab w:val="clear" w:pos="1260"/>
          <w:tab w:val="left" w:pos="840"/>
        </w:tabs>
        <w:ind w:left="840"/>
        <w:rPr>
          <w:szCs w:val="21"/>
        </w:rPr>
      </w:pPr>
      <w:r w:rsidRPr="007E7CA3">
        <w:rPr>
          <w:rFonts w:hint="eastAsia"/>
          <w:szCs w:val="21"/>
        </w:rPr>
        <w:t>系统内部网络与外部网络之间应采用访问控制机制，禁止任何穿越区域边界的E-Mail、Web、Telnet、Rlogin、FTP、SSH、</w:t>
      </w:r>
      <w:r w:rsidRPr="007E7CA3">
        <w:rPr>
          <w:szCs w:val="21"/>
        </w:rPr>
        <w:t>Mysql</w:t>
      </w:r>
      <w:r w:rsidRPr="007E7CA3">
        <w:rPr>
          <w:rFonts w:hint="eastAsia"/>
          <w:szCs w:val="21"/>
        </w:rPr>
        <w:t>等通用网络服务；</w:t>
      </w:r>
    </w:p>
    <w:p w14:paraId="764CCF2A" w14:textId="7D3C7283" w:rsidR="008B034A" w:rsidRPr="006E5024" w:rsidRDefault="00424130" w:rsidP="006E5024">
      <w:pPr>
        <w:pStyle w:val="afffffffffffd"/>
        <w:numPr>
          <w:ilvl w:val="0"/>
          <w:numId w:val="37"/>
        </w:numPr>
        <w:tabs>
          <w:tab w:val="clear" w:pos="1260"/>
          <w:tab w:val="left" w:pos="840"/>
        </w:tabs>
        <w:ind w:left="840"/>
        <w:rPr>
          <w:szCs w:val="21"/>
        </w:rPr>
      </w:pPr>
      <w:r w:rsidRPr="006E5024">
        <w:rPr>
          <w:rFonts w:hint="eastAsia"/>
          <w:szCs w:val="21"/>
        </w:rPr>
        <w:t>应在边界访问控制机制失效时，及时进行</w:t>
      </w:r>
      <w:del w:id="197" w:author="dong yue" w:date="2022-08-19T10:57:00Z">
        <w:r w:rsidRPr="006E5024" w:rsidDel="00A84E08">
          <w:rPr>
            <w:rFonts w:hint="eastAsia"/>
            <w:szCs w:val="21"/>
          </w:rPr>
          <w:delText>报警</w:delText>
        </w:r>
      </w:del>
      <w:ins w:id="198" w:author="dong yue" w:date="2022-08-19T10:57:00Z">
        <w:r w:rsidR="00A84E08">
          <w:rPr>
            <w:rFonts w:hint="eastAsia"/>
            <w:szCs w:val="21"/>
          </w:rPr>
          <w:t>告警</w:t>
        </w:r>
      </w:ins>
      <w:r w:rsidRPr="006E5024">
        <w:rPr>
          <w:rFonts w:hint="eastAsia"/>
          <w:szCs w:val="21"/>
        </w:rPr>
        <w:t>。</w:t>
      </w:r>
    </w:p>
    <w:p w14:paraId="4B80CAD2" w14:textId="2ABD51B5" w:rsidR="00424130" w:rsidRDefault="00424130" w:rsidP="00424130">
      <w:pPr>
        <w:pStyle w:val="afff"/>
        <w:spacing w:before="156" w:after="156"/>
      </w:pPr>
      <w:r>
        <w:rPr>
          <w:rFonts w:hint="eastAsia"/>
        </w:rPr>
        <w:t>网络异常监测</w:t>
      </w:r>
    </w:p>
    <w:p w14:paraId="4D294F08" w14:textId="7CEF7BE0" w:rsidR="00424130" w:rsidRDefault="00424130" w:rsidP="00424130">
      <w:pPr>
        <w:pStyle w:val="affffb"/>
        <w:ind w:firstLine="420"/>
        <w:rPr>
          <w:szCs w:val="21"/>
        </w:rPr>
      </w:pPr>
      <w:r>
        <w:rPr>
          <w:rFonts w:hint="eastAsia"/>
          <w:szCs w:val="21"/>
        </w:rPr>
        <w:t>网络异常监测</w:t>
      </w:r>
      <w:del w:id="199" w:author="dong yue" w:date="2022-08-19T09:51:00Z">
        <w:r w:rsidDel="00941500">
          <w:rPr>
            <w:rFonts w:hint="eastAsia"/>
            <w:szCs w:val="21"/>
          </w:rPr>
          <w:delText>安全</w:delText>
        </w:r>
      </w:del>
      <w:r>
        <w:rPr>
          <w:rFonts w:hint="eastAsia"/>
          <w:szCs w:val="21"/>
        </w:rPr>
        <w:t>要求包括：</w:t>
      </w:r>
    </w:p>
    <w:p w14:paraId="44C9CA89" w14:textId="196D8772" w:rsidR="00424130" w:rsidRDefault="00424130" w:rsidP="00583E80">
      <w:pPr>
        <w:pStyle w:val="afffffffffffd"/>
        <w:numPr>
          <w:ilvl w:val="0"/>
          <w:numId w:val="38"/>
        </w:numPr>
        <w:tabs>
          <w:tab w:val="clear" w:pos="1260"/>
          <w:tab w:val="left" w:pos="840"/>
        </w:tabs>
        <w:ind w:left="840"/>
        <w:rPr>
          <w:szCs w:val="21"/>
        </w:rPr>
      </w:pPr>
      <w:r>
        <w:rPr>
          <w:rFonts w:hint="eastAsia"/>
          <w:szCs w:val="21"/>
        </w:rPr>
        <w:t>应对网络</w:t>
      </w:r>
      <w:r w:rsidR="009D25D5">
        <w:rPr>
          <w:rFonts w:hint="eastAsia"/>
          <w:szCs w:val="21"/>
        </w:rPr>
        <w:t>流量信息</w:t>
      </w:r>
      <w:r>
        <w:rPr>
          <w:rFonts w:hint="eastAsia"/>
          <w:szCs w:val="21"/>
        </w:rPr>
        <w:t>等进行监测，发生</w:t>
      </w:r>
      <w:r w:rsidR="009D25D5">
        <w:rPr>
          <w:rFonts w:hint="eastAsia"/>
          <w:szCs w:val="21"/>
        </w:rPr>
        <w:t>异常访问、异常流量等</w:t>
      </w:r>
      <w:r>
        <w:rPr>
          <w:rFonts w:hint="eastAsia"/>
          <w:szCs w:val="21"/>
        </w:rPr>
        <w:t>进行</w:t>
      </w:r>
      <w:r w:rsidR="009D25D5">
        <w:rPr>
          <w:rFonts w:hint="eastAsia"/>
          <w:szCs w:val="21"/>
        </w:rPr>
        <w:t>告警并进行相应处置</w:t>
      </w:r>
      <w:r>
        <w:rPr>
          <w:rFonts w:hint="eastAsia"/>
          <w:szCs w:val="21"/>
        </w:rPr>
        <w:t>；</w:t>
      </w:r>
    </w:p>
    <w:p w14:paraId="0C6BC170" w14:textId="6B544297" w:rsidR="00424130" w:rsidRDefault="00424130" w:rsidP="00583E80">
      <w:pPr>
        <w:pStyle w:val="afffffffffffd"/>
        <w:numPr>
          <w:ilvl w:val="0"/>
          <w:numId w:val="38"/>
        </w:numPr>
        <w:tabs>
          <w:tab w:val="clear" w:pos="1260"/>
          <w:tab w:val="left" w:pos="840"/>
        </w:tabs>
        <w:ind w:left="840"/>
        <w:rPr>
          <w:szCs w:val="21"/>
        </w:rPr>
      </w:pPr>
      <w:r>
        <w:rPr>
          <w:rFonts w:hint="eastAsia"/>
          <w:szCs w:val="21"/>
        </w:rPr>
        <w:t>应对标识解析系统</w:t>
      </w:r>
      <w:r w:rsidR="00D81D46">
        <w:rPr>
          <w:rFonts w:hint="eastAsia"/>
          <w:szCs w:val="21"/>
        </w:rPr>
        <w:t>中重要</w:t>
      </w:r>
      <w:r>
        <w:rPr>
          <w:rFonts w:hint="eastAsia"/>
          <w:szCs w:val="21"/>
        </w:rPr>
        <w:t>网络</w:t>
      </w:r>
      <w:r w:rsidR="00D81D46">
        <w:rPr>
          <w:rFonts w:hint="eastAsia"/>
          <w:szCs w:val="21"/>
        </w:rPr>
        <w:t>设备运行状况进行监测，发现异常情况（如系统宕机等）提供告警并进行相应处置</w:t>
      </w:r>
      <w:r>
        <w:rPr>
          <w:rFonts w:hint="eastAsia"/>
          <w:szCs w:val="21"/>
        </w:rPr>
        <w:t>。</w:t>
      </w:r>
    </w:p>
    <w:p w14:paraId="45B734E3" w14:textId="4F8ACC25" w:rsidR="00D81D46" w:rsidRDefault="00D81D46" w:rsidP="00583E80">
      <w:pPr>
        <w:pStyle w:val="afffffffffffd"/>
        <w:numPr>
          <w:ilvl w:val="0"/>
          <w:numId w:val="38"/>
        </w:numPr>
        <w:tabs>
          <w:tab w:val="clear" w:pos="1260"/>
          <w:tab w:val="left" w:pos="840"/>
        </w:tabs>
        <w:ind w:left="840"/>
        <w:rPr>
          <w:szCs w:val="21"/>
        </w:rPr>
      </w:pPr>
      <w:r w:rsidRPr="00D81D46">
        <w:rPr>
          <w:rFonts w:hint="eastAsia"/>
          <w:szCs w:val="21"/>
        </w:rPr>
        <w:t>应通过访问控制技术手段限制只有特定网段和特定人员才能访问安全监测系统，查看监测数据。</w:t>
      </w:r>
    </w:p>
    <w:p w14:paraId="3BF459A2" w14:textId="3C919791" w:rsidR="00424130" w:rsidRDefault="002751F4" w:rsidP="002751F4">
      <w:pPr>
        <w:pStyle w:val="afff"/>
        <w:spacing w:before="156" w:after="156"/>
      </w:pPr>
      <w:r>
        <w:rPr>
          <w:rFonts w:hint="eastAsia"/>
        </w:rPr>
        <w:t>网络入侵防范</w:t>
      </w:r>
    </w:p>
    <w:p w14:paraId="62D13F90" w14:textId="77777777" w:rsidR="002751F4" w:rsidRDefault="002751F4" w:rsidP="002751F4">
      <w:pPr>
        <w:pStyle w:val="affffb"/>
        <w:ind w:firstLine="420"/>
        <w:rPr>
          <w:szCs w:val="21"/>
        </w:rPr>
      </w:pPr>
      <w:r>
        <w:rPr>
          <w:rFonts w:hint="eastAsia"/>
          <w:szCs w:val="21"/>
        </w:rPr>
        <w:t>网络入侵防范</w:t>
      </w:r>
      <w:del w:id="200" w:author="dong yue" w:date="2022-08-19T09:52:00Z">
        <w:r w:rsidDel="00941500">
          <w:rPr>
            <w:rFonts w:hint="eastAsia"/>
            <w:szCs w:val="21"/>
          </w:rPr>
          <w:delText>安全</w:delText>
        </w:r>
      </w:del>
      <w:r>
        <w:rPr>
          <w:rFonts w:hint="eastAsia"/>
          <w:szCs w:val="21"/>
        </w:rPr>
        <w:t>要求包括：</w:t>
      </w:r>
    </w:p>
    <w:p w14:paraId="17506012" w14:textId="3AA15F24" w:rsidR="00E837FB" w:rsidRDefault="00E837FB" w:rsidP="00583E80">
      <w:pPr>
        <w:pStyle w:val="af5"/>
        <w:numPr>
          <w:ilvl w:val="0"/>
          <w:numId w:val="39"/>
        </w:numPr>
      </w:pPr>
      <w:r w:rsidRPr="00E837FB">
        <w:rPr>
          <w:rFonts w:hint="eastAsia"/>
        </w:rPr>
        <w:t>应在系统边界处对发生的网络入侵行为提供有效的检测能力，当检测到入侵行为时，应记录攻击源IP、攻击类型、攻击目的、攻击时间，在发生严重入侵事件时应提供报警</w:t>
      </w:r>
      <w:r w:rsidR="00C94794">
        <w:rPr>
          <w:rFonts w:hint="eastAsia"/>
        </w:rPr>
        <w:t>；</w:t>
      </w:r>
    </w:p>
    <w:p w14:paraId="28765728" w14:textId="77777777" w:rsidR="002751F4" w:rsidRDefault="002751F4" w:rsidP="002751F4">
      <w:pPr>
        <w:pStyle w:val="af5"/>
      </w:pPr>
      <w:r>
        <w:rPr>
          <w:rFonts w:hint="eastAsia"/>
        </w:rPr>
        <w:t>应在关键网络节点处部署防DDoS攻击措施，对针对这些节点的DDoS攻击流量进行检测和清洗，保障系统正常运行，并在发生攻击事件时提供报警；</w:t>
      </w:r>
    </w:p>
    <w:p w14:paraId="5EFA66B5" w14:textId="77777777" w:rsidR="002751F4" w:rsidRPr="007E7CA3" w:rsidRDefault="002751F4" w:rsidP="002751F4">
      <w:pPr>
        <w:pStyle w:val="af5"/>
      </w:pPr>
      <w:r w:rsidRPr="007E7CA3">
        <w:rPr>
          <w:rFonts w:hint="eastAsia"/>
        </w:rPr>
        <w:t>应对进出标识解析关键系统的数据信息进行过滤，并能根据系统能力对网络流量及并发数进行限制，对关键入侵行为进行阻断；</w:t>
      </w:r>
    </w:p>
    <w:p w14:paraId="387063D4" w14:textId="4EA73E71" w:rsidR="002751F4" w:rsidRDefault="002751F4" w:rsidP="002751F4">
      <w:pPr>
        <w:pStyle w:val="af5"/>
      </w:pPr>
      <w:r>
        <w:rPr>
          <w:rFonts w:hint="eastAsia"/>
        </w:rPr>
        <w:lastRenderedPageBreak/>
        <w:t>应</w:t>
      </w:r>
      <w:r w:rsidR="00BA6A00">
        <w:rPr>
          <w:rFonts w:hint="eastAsia"/>
        </w:rPr>
        <w:t>具备相应技术能力，可以对</w:t>
      </w:r>
      <w:r>
        <w:rPr>
          <w:rFonts w:hint="eastAsia"/>
        </w:rPr>
        <w:t>病毒和恶意软件入侵</w:t>
      </w:r>
      <w:r w:rsidR="00BA6A00">
        <w:rPr>
          <w:rFonts w:hint="eastAsia"/>
        </w:rPr>
        <w:t>进行防护</w:t>
      </w:r>
      <w:r>
        <w:rPr>
          <w:rFonts w:hint="eastAsia"/>
        </w:rPr>
        <w:t>。</w:t>
      </w:r>
    </w:p>
    <w:p w14:paraId="426F1782" w14:textId="3897A436" w:rsidR="002751F4" w:rsidRDefault="002751F4" w:rsidP="002751F4">
      <w:pPr>
        <w:pStyle w:val="afff"/>
        <w:spacing w:before="156" w:after="156"/>
      </w:pPr>
      <w:r>
        <w:rPr>
          <w:rFonts w:hint="eastAsia"/>
        </w:rPr>
        <w:t>安全审计</w:t>
      </w:r>
    </w:p>
    <w:p w14:paraId="49529D3D" w14:textId="77777777" w:rsidR="002751F4" w:rsidRDefault="002751F4" w:rsidP="002751F4">
      <w:pPr>
        <w:pStyle w:val="affffb"/>
        <w:ind w:firstLine="420"/>
        <w:rPr>
          <w:szCs w:val="21"/>
        </w:rPr>
      </w:pPr>
      <w:r>
        <w:rPr>
          <w:rFonts w:hint="eastAsia"/>
          <w:szCs w:val="21"/>
        </w:rPr>
        <w:t>安全审计要求包括：</w:t>
      </w:r>
    </w:p>
    <w:p w14:paraId="0166FE9D" w14:textId="64F8F857" w:rsidR="002751F4" w:rsidRDefault="00891101" w:rsidP="00583E80">
      <w:pPr>
        <w:pStyle w:val="afffffffffffd"/>
        <w:numPr>
          <w:ilvl w:val="0"/>
          <w:numId w:val="40"/>
        </w:numPr>
        <w:tabs>
          <w:tab w:val="clear" w:pos="1260"/>
          <w:tab w:val="left" w:pos="840"/>
        </w:tabs>
        <w:ind w:left="840"/>
        <w:rPr>
          <w:szCs w:val="21"/>
        </w:rPr>
      </w:pPr>
      <w:r w:rsidRPr="00891101">
        <w:rPr>
          <w:rFonts w:hint="eastAsia"/>
          <w:szCs w:val="21"/>
        </w:rPr>
        <w:t>系统应记录日志，包括系统日志、错误日志、注册日志和解析日志等，日志记录的内容应包括但不限于事件的日期、时间、类型、主体标识、客体标识和结果等</w:t>
      </w:r>
      <w:r w:rsidR="002751F4">
        <w:rPr>
          <w:rFonts w:hint="eastAsia"/>
          <w:szCs w:val="21"/>
        </w:rPr>
        <w:t>；</w:t>
      </w:r>
    </w:p>
    <w:p w14:paraId="67426B27" w14:textId="2089C8A7" w:rsidR="002751F4" w:rsidRDefault="002751F4" w:rsidP="00583E80">
      <w:pPr>
        <w:pStyle w:val="afffffffffffd"/>
        <w:numPr>
          <w:ilvl w:val="0"/>
          <w:numId w:val="40"/>
        </w:numPr>
        <w:tabs>
          <w:tab w:val="clear" w:pos="1260"/>
          <w:tab w:val="left" w:pos="840"/>
        </w:tabs>
        <w:ind w:left="840"/>
        <w:rPr>
          <w:szCs w:val="21"/>
        </w:rPr>
      </w:pPr>
      <w:r>
        <w:rPr>
          <w:rFonts w:hint="eastAsia"/>
          <w:szCs w:val="21"/>
        </w:rPr>
        <w:t>应对标识解析系统注册、解析、管理系统访问等日志进行记录，并对记录进行留存和保护，</w:t>
      </w:r>
      <w:r w:rsidR="00CC6BF0">
        <w:rPr>
          <w:rFonts w:hint="eastAsia"/>
          <w:szCs w:val="21"/>
        </w:rPr>
        <w:t>重要日志</w:t>
      </w:r>
      <w:del w:id="201" w:author="dong yue" w:date="2022-08-19T11:15:00Z">
        <w:r w:rsidR="00CC6BF0" w:rsidDel="00812289">
          <w:rPr>
            <w:rFonts w:hint="eastAsia"/>
            <w:szCs w:val="21"/>
          </w:rPr>
          <w:delText>加密或</w:delText>
        </w:r>
      </w:del>
      <w:r w:rsidR="00CC6BF0">
        <w:rPr>
          <w:rFonts w:hint="eastAsia"/>
          <w:szCs w:val="21"/>
        </w:rPr>
        <w:t>异地保存</w:t>
      </w:r>
      <w:del w:id="202" w:author="dong yue" w:date="2022-08-19T11:15:00Z">
        <w:r w:rsidR="00B14DD6" w:rsidDel="00812289">
          <w:rPr>
            <w:rFonts w:hint="eastAsia"/>
            <w:szCs w:val="21"/>
          </w:rPr>
          <w:delText>，</w:delText>
        </w:r>
        <w:r w:rsidDel="00812289">
          <w:rPr>
            <w:rFonts w:hint="eastAsia"/>
            <w:szCs w:val="21"/>
          </w:rPr>
          <w:delText>供日常审计及异常溯源</w:delText>
        </w:r>
      </w:del>
      <w:r>
        <w:rPr>
          <w:rFonts w:hint="eastAsia"/>
          <w:szCs w:val="21"/>
        </w:rPr>
        <w:t>。</w:t>
      </w:r>
    </w:p>
    <w:p w14:paraId="2C837978" w14:textId="0F762859" w:rsidR="002751F4" w:rsidRPr="00AB780E" w:rsidRDefault="00846A90" w:rsidP="00B8649D">
      <w:pPr>
        <w:pStyle w:val="affe"/>
        <w:spacing w:before="156" w:after="156"/>
        <w:rPr>
          <w:rPrChange w:id="203" w:author="dong yue" w:date="2022-08-19T10:57:00Z">
            <w:rPr>
              <w:highlight w:val="yellow"/>
            </w:rPr>
          </w:rPrChange>
        </w:rPr>
      </w:pPr>
      <w:bookmarkStart w:id="204" w:name="_Toc102814344"/>
      <w:r w:rsidRPr="00AB780E">
        <w:rPr>
          <w:rFonts w:hint="eastAsia"/>
          <w:rPrChange w:id="205" w:author="dong yue" w:date="2022-08-19T10:57:00Z">
            <w:rPr>
              <w:rFonts w:hint="eastAsia"/>
              <w:highlight w:val="yellow"/>
            </w:rPr>
          </w:rPrChange>
        </w:rPr>
        <w:t>业务</w:t>
      </w:r>
      <w:r w:rsidR="00D04BCD" w:rsidRPr="00AB780E">
        <w:rPr>
          <w:rFonts w:hint="eastAsia"/>
          <w:rPrChange w:id="206" w:author="dong yue" w:date="2022-08-19T10:57:00Z">
            <w:rPr>
              <w:rFonts w:hint="eastAsia"/>
              <w:highlight w:val="yellow"/>
            </w:rPr>
          </w:rPrChange>
        </w:rPr>
        <w:t>及</w:t>
      </w:r>
      <w:r w:rsidR="00B8649D" w:rsidRPr="00AB780E">
        <w:rPr>
          <w:rFonts w:hint="eastAsia"/>
          <w:rPrChange w:id="207" w:author="dong yue" w:date="2022-08-19T10:57:00Z">
            <w:rPr>
              <w:rFonts w:hint="eastAsia"/>
              <w:highlight w:val="yellow"/>
            </w:rPr>
          </w:rPrChange>
        </w:rPr>
        <w:t>应用安全</w:t>
      </w:r>
      <w:bookmarkEnd w:id="204"/>
      <w:del w:id="208" w:author="dong yue" w:date="2022-08-19T09:38:00Z">
        <w:r w:rsidR="00D04BCD" w:rsidRPr="00AB780E" w:rsidDel="00AF07F4">
          <w:rPr>
            <w:rFonts w:hint="eastAsia"/>
            <w:rPrChange w:id="209" w:author="dong yue" w:date="2022-08-19T10:57:00Z">
              <w:rPr>
                <w:rFonts w:hint="eastAsia"/>
                <w:highlight w:val="yellow"/>
              </w:rPr>
            </w:rPrChange>
          </w:rPr>
          <w:delText>防护</w:delText>
        </w:r>
      </w:del>
    </w:p>
    <w:p w14:paraId="718A26D8" w14:textId="327E05FB" w:rsidR="00B8649D" w:rsidRDefault="00B8649D" w:rsidP="00B8649D">
      <w:pPr>
        <w:pStyle w:val="afff"/>
        <w:spacing w:before="156" w:after="156"/>
      </w:pPr>
      <w:r>
        <w:rPr>
          <w:rFonts w:hint="eastAsia"/>
        </w:rPr>
        <w:t>身份认证与访问控制</w:t>
      </w:r>
    </w:p>
    <w:p w14:paraId="1B5EAE5D" w14:textId="35012A13" w:rsidR="006A6C04" w:rsidRDefault="00B8649D" w:rsidP="007E7CA3">
      <w:pPr>
        <w:pStyle w:val="affffb"/>
        <w:ind w:firstLine="420"/>
      </w:pPr>
      <w:r>
        <w:rPr>
          <w:rFonts w:hint="eastAsia"/>
          <w:szCs w:val="21"/>
        </w:rPr>
        <w:t>身份认证与访问控制</w:t>
      </w:r>
      <w:del w:id="210" w:author="dong yue" w:date="2022-08-19T09:52:00Z">
        <w:r w:rsidDel="00941500">
          <w:rPr>
            <w:rFonts w:hint="eastAsia"/>
            <w:szCs w:val="21"/>
          </w:rPr>
          <w:delText>安全</w:delText>
        </w:r>
      </w:del>
      <w:r>
        <w:rPr>
          <w:rFonts w:hint="eastAsia"/>
          <w:szCs w:val="21"/>
        </w:rPr>
        <w:t>要求包括：</w:t>
      </w:r>
    </w:p>
    <w:p w14:paraId="462E51D1" w14:textId="52897EF1" w:rsidR="00B8649D" w:rsidRDefault="00B8649D" w:rsidP="007E7CA3">
      <w:pPr>
        <w:pStyle w:val="af5"/>
        <w:numPr>
          <w:ilvl w:val="0"/>
          <w:numId w:val="134"/>
        </w:numPr>
        <w:rPr>
          <w:ins w:id="211" w:author="dong yue" w:date="2022-08-19T14:00:00Z"/>
        </w:rPr>
      </w:pPr>
      <w:r>
        <w:rPr>
          <w:rFonts w:hint="eastAsia"/>
        </w:rPr>
        <w:t>应对使用标识解析</w:t>
      </w:r>
      <w:r w:rsidR="00967E99">
        <w:rPr>
          <w:rFonts w:hint="eastAsia"/>
        </w:rPr>
        <w:t>客户端</w:t>
      </w:r>
      <w:r>
        <w:rPr>
          <w:rFonts w:hint="eastAsia"/>
        </w:rPr>
        <w:t>的用户身份进行标识和鉴别，身份标识应具有唯一性，身份鉴别信息应具有复杂度要求并定期更换；</w:t>
      </w:r>
    </w:p>
    <w:p w14:paraId="762CCBAE" w14:textId="2CE0D040" w:rsidR="00BA78BF" w:rsidRDefault="00BA78BF" w:rsidP="00BA78BF">
      <w:pPr>
        <w:pStyle w:val="af5"/>
        <w:numPr>
          <w:ilvl w:val="0"/>
          <w:numId w:val="134"/>
        </w:numPr>
      </w:pPr>
      <w:moveToRangeStart w:id="212" w:author="dong yue" w:date="2022-08-19T14:00:00Z" w:name="move111810035"/>
      <w:moveTo w:id="213" w:author="dong yue" w:date="2022-08-19T14:00:00Z">
        <w:r w:rsidRPr="00BA78BF">
          <w:rPr>
            <w:rFonts w:hint="eastAsia"/>
          </w:rPr>
          <w:t>应及时删除或停用多余的、过期的账户</w:t>
        </w:r>
        <w:del w:id="214" w:author="dong yue" w:date="2022-08-19T14:00:00Z">
          <w:r w:rsidRPr="00BA78BF" w:rsidDel="00BA78BF">
            <w:rPr>
              <w:rFonts w:hint="eastAsia"/>
            </w:rPr>
            <w:delText>，避免共享账户的存在</w:delText>
          </w:r>
        </w:del>
        <w:r w:rsidRPr="00BA78BF">
          <w:rPr>
            <w:rFonts w:hint="eastAsia"/>
          </w:rPr>
          <w:t>；</w:t>
        </w:r>
      </w:moveTo>
      <w:moveToRangeEnd w:id="212"/>
    </w:p>
    <w:p w14:paraId="7A05A3C7" w14:textId="08B7E708" w:rsidR="00B8649D" w:rsidRDefault="00B8649D" w:rsidP="00B8649D">
      <w:pPr>
        <w:pStyle w:val="af5"/>
        <w:tabs>
          <w:tab w:val="left" w:pos="851"/>
        </w:tabs>
        <w:ind w:left="846"/>
        <w:rPr>
          <w:szCs w:val="21"/>
        </w:rPr>
      </w:pPr>
      <w:r>
        <w:rPr>
          <w:rFonts w:hint="eastAsia"/>
          <w:szCs w:val="21"/>
        </w:rPr>
        <w:t>应使用密码技术对身份认证数据进行保密性和完整性保护；</w:t>
      </w:r>
    </w:p>
    <w:p w14:paraId="4568F5DD" w14:textId="77777777" w:rsidR="00B8649D" w:rsidRDefault="00B8649D" w:rsidP="00B8649D">
      <w:pPr>
        <w:pStyle w:val="af5"/>
        <w:tabs>
          <w:tab w:val="left" w:pos="851"/>
        </w:tabs>
        <w:ind w:left="846"/>
        <w:rPr>
          <w:szCs w:val="21"/>
        </w:rPr>
      </w:pPr>
      <w:r>
        <w:rPr>
          <w:rFonts w:hint="eastAsia"/>
          <w:szCs w:val="21"/>
        </w:rPr>
        <w:t>用户身份鉴别信息丢失或失效时，应采用技术措施确保鉴别信息重置过程的安全；</w:t>
      </w:r>
    </w:p>
    <w:p w14:paraId="66AD00C4" w14:textId="1ADC72C5" w:rsidR="00B8649D" w:rsidRDefault="00B8649D" w:rsidP="00B8649D">
      <w:pPr>
        <w:pStyle w:val="af5"/>
        <w:tabs>
          <w:tab w:val="left" w:pos="851"/>
        </w:tabs>
        <w:ind w:left="846"/>
        <w:rPr>
          <w:szCs w:val="21"/>
        </w:rPr>
      </w:pPr>
      <w:r>
        <w:rPr>
          <w:rFonts w:hint="eastAsia"/>
          <w:szCs w:val="21"/>
        </w:rPr>
        <w:t>应提供访问控制功能，对使用应用程序的用户分配账户及相应的访问操作权限</w:t>
      </w:r>
      <w:ins w:id="215" w:author="dong yue" w:date="2022-08-19T11:23:00Z">
        <w:r w:rsidR="0008401E">
          <w:rPr>
            <w:rFonts w:hint="eastAsia"/>
            <w:szCs w:val="21"/>
          </w:rPr>
          <w:t>；</w:t>
        </w:r>
      </w:ins>
      <w:del w:id="216" w:author="dong yue" w:date="2022-08-19T11:23:00Z">
        <w:r w:rsidDel="0008401E">
          <w:rPr>
            <w:rFonts w:hint="eastAsia"/>
            <w:szCs w:val="21"/>
          </w:rPr>
          <w:delText>。</w:delText>
        </w:r>
      </w:del>
    </w:p>
    <w:p w14:paraId="5EF4225C" w14:textId="3A4FAC95" w:rsidR="00101BC2" w:rsidRDefault="00101BC2" w:rsidP="00B8649D">
      <w:pPr>
        <w:pStyle w:val="af5"/>
        <w:tabs>
          <w:tab w:val="left" w:pos="851"/>
        </w:tabs>
        <w:ind w:left="846"/>
        <w:rPr>
          <w:szCs w:val="21"/>
        </w:rPr>
      </w:pPr>
      <w:r w:rsidRPr="00101BC2">
        <w:rPr>
          <w:rFonts w:hint="eastAsia"/>
          <w:szCs w:val="21"/>
        </w:rPr>
        <w:t>应重命名或删除默认账户，修改默认账户的默认登录口令</w:t>
      </w:r>
      <w:ins w:id="217" w:author="dong yue" w:date="2022-08-19T11:23:00Z">
        <w:r w:rsidR="0008401E">
          <w:rPr>
            <w:rFonts w:hint="eastAsia"/>
            <w:szCs w:val="21"/>
          </w:rPr>
          <w:t>。</w:t>
        </w:r>
      </w:ins>
      <w:del w:id="218" w:author="dong yue" w:date="2022-08-19T11:23:00Z">
        <w:r w:rsidRPr="00101BC2" w:rsidDel="0008401E">
          <w:rPr>
            <w:rFonts w:hint="eastAsia"/>
            <w:szCs w:val="21"/>
          </w:rPr>
          <w:delText>；</w:delText>
        </w:r>
      </w:del>
    </w:p>
    <w:p w14:paraId="27B840E8" w14:textId="7E061E34" w:rsidR="00B8649D" w:rsidRPr="007E7CA3" w:rsidRDefault="006A75BF" w:rsidP="00B8649D">
      <w:pPr>
        <w:pStyle w:val="afff"/>
        <w:spacing w:before="156" w:after="156"/>
      </w:pPr>
      <w:r w:rsidRPr="007E7CA3">
        <w:rPr>
          <w:rFonts w:hint="eastAsia"/>
        </w:rPr>
        <w:t>通信</w:t>
      </w:r>
      <w:r w:rsidR="00204C52" w:rsidRPr="007E7CA3">
        <w:rPr>
          <w:rFonts w:hint="eastAsia"/>
        </w:rPr>
        <w:t>安全</w:t>
      </w:r>
    </w:p>
    <w:p w14:paraId="4D9CFBDF" w14:textId="4BC19B5D" w:rsidR="00B8649D" w:rsidRDefault="00101BC2" w:rsidP="00B8649D">
      <w:pPr>
        <w:pStyle w:val="affffb"/>
        <w:ind w:firstLine="420"/>
      </w:pPr>
      <w:r>
        <w:rPr>
          <w:rFonts w:hint="eastAsia"/>
        </w:rPr>
        <w:t>通信</w:t>
      </w:r>
      <w:r w:rsidR="00B8649D">
        <w:rPr>
          <w:rFonts w:hint="eastAsia"/>
        </w:rPr>
        <w:t>安全要求包括：</w:t>
      </w:r>
    </w:p>
    <w:p w14:paraId="54BBCE07" w14:textId="2427BE54" w:rsidR="00914D33" w:rsidRPr="00054245" w:rsidRDefault="00914D33" w:rsidP="00670108">
      <w:pPr>
        <w:pStyle w:val="af5"/>
        <w:numPr>
          <w:ilvl w:val="0"/>
          <w:numId w:val="141"/>
        </w:numPr>
      </w:pPr>
      <w:r>
        <w:rPr>
          <w:rFonts w:hint="eastAsia"/>
        </w:rPr>
        <w:t>标识解析</w:t>
      </w:r>
      <w:r w:rsidR="001E5B84">
        <w:rPr>
          <w:rFonts w:hint="eastAsia"/>
        </w:rPr>
        <w:t>系统</w:t>
      </w:r>
      <w:r>
        <w:rPr>
          <w:rFonts w:hint="eastAsia"/>
        </w:rPr>
        <w:t>应支持</w:t>
      </w:r>
      <w:r w:rsidRPr="00F87DEC">
        <w:t>TLS</w:t>
      </w:r>
      <w:r w:rsidR="0021189C" w:rsidRPr="00F87DEC">
        <w:t>/TLCP</w:t>
      </w:r>
      <w:r>
        <w:rPr>
          <w:rFonts w:hint="eastAsia"/>
        </w:rPr>
        <w:t>等安全加密协议，节点内外部均不采用</w:t>
      </w:r>
      <w:r w:rsidRPr="00054245">
        <w:rPr>
          <w:rFonts w:hint="eastAsia"/>
        </w:rPr>
        <w:t>明文传输数据；</w:t>
      </w:r>
    </w:p>
    <w:p w14:paraId="1DF27254" w14:textId="1A8B984A" w:rsidR="006A75BF" w:rsidRPr="007E7CA3" w:rsidRDefault="006A75BF" w:rsidP="002B23EC">
      <w:pPr>
        <w:pStyle w:val="af5"/>
        <w:numPr>
          <w:ilvl w:val="0"/>
          <w:numId w:val="107"/>
        </w:numPr>
      </w:pPr>
      <w:r w:rsidRPr="007E7CA3">
        <w:rPr>
          <w:rFonts w:hint="eastAsia"/>
        </w:rPr>
        <w:t>标识解析系统应配置基于</w:t>
      </w:r>
      <w:r w:rsidR="00914D33" w:rsidRPr="007E7CA3">
        <w:rPr>
          <w:rFonts w:hint="eastAsia"/>
        </w:rPr>
        <w:t>密码</w:t>
      </w:r>
      <w:r w:rsidR="00100EB8">
        <w:rPr>
          <w:rFonts w:hint="eastAsia"/>
        </w:rPr>
        <w:t>技术</w:t>
      </w:r>
      <w:r w:rsidR="00914D33" w:rsidRPr="007E7CA3">
        <w:rPr>
          <w:rFonts w:hint="eastAsia"/>
        </w:rPr>
        <w:t>及</w:t>
      </w:r>
      <w:r w:rsidR="00100EB8">
        <w:rPr>
          <w:rFonts w:hint="eastAsia"/>
        </w:rPr>
        <w:t>可信</w:t>
      </w:r>
      <w:r w:rsidR="00914D33" w:rsidRPr="007E7CA3">
        <w:rPr>
          <w:rFonts w:hint="eastAsia"/>
        </w:rPr>
        <w:t>认证体系。</w:t>
      </w:r>
    </w:p>
    <w:p w14:paraId="6059BAAC" w14:textId="68AA9F73" w:rsidR="00B8649D" w:rsidRPr="007E7CA3" w:rsidRDefault="00B8649D" w:rsidP="00B8649D">
      <w:pPr>
        <w:pStyle w:val="afff"/>
        <w:spacing w:before="156" w:after="156"/>
      </w:pPr>
      <w:r w:rsidRPr="007E7CA3">
        <w:rPr>
          <w:rFonts w:hint="eastAsia"/>
        </w:rPr>
        <w:t>应用资源控制</w:t>
      </w:r>
    </w:p>
    <w:p w14:paraId="78F93BB6" w14:textId="0F3ECBFB" w:rsidR="00B8649D" w:rsidRDefault="00B8649D" w:rsidP="00B8649D">
      <w:pPr>
        <w:pStyle w:val="affffb"/>
        <w:ind w:firstLine="420"/>
        <w:rPr>
          <w:szCs w:val="21"/>
        </w:rPr>
      </w:pPr>
      <w:r>
        <w:rPr>
          <w:rFonts w:hint="eastAsia"/>
          <w:szCs w:val="21"/>
        </w:rPr>
        <w:t>应用资源控制</w:t>
      </w:r>
      <w:del w:id="219" w:author="dong yue" w:date="2022-08-19T09:52:00Z">
        <w:r w:rsidR="00F164AD" w:rsidDel="00941500">
          <w:rPr>
            <w:rFonts w:hint="eastAsia"/>
            <w:szCs w:val="21"/>
          </w:rPr>
          <w:delText>及业务提供安全</w:delText>
        </w:r>
      </w:del>
      <w:r>
        <w:rPr>
          <w:rFonts w:hint="eastAsia"/>
          <w:szCs w:val="21"/>
        </w:rPr>
        <w:t>要求包括：</w:t>
      </w:r>
    </w:p>
    <w:p w14:paraId="0C74B3F9" w14:textId="6C1E892A" w:rsidR="00B8649D" w:rsidRDefault="00B8649D" w:rsidP="00583E80">
      <w:pPr>
        <w:pStyle w:val="af5"/>
        <w:numPr>
          <w:ilvl w:val="0"/>
          <w:numId w:val="43"/>
        </w:numPr>
      </w:pPr>
      <w:r>
        <w:rPr>
          <w:rFonts w:hint="eastAsia"/>
        </w:rPr>
        <w:t>应能够对应用的最大并发会话连接数进行限制；</w:t>
      </w:r>
    </w:p>
    <w:p w14:paraId="74291EDC" w14:textId="028DC198" w:rsidR="00B8649D" w:rsidRDefault="00B8649D" w:rsidP="00B8649D">
      <w:pPr>
        <w:pStyle w:val="af5"/>
      </w:pPr>
      <w:r>
        <w:rPr>
          <w:rFonts w:hint="eastAsia"/>
        </w:rPr>
        <w:t>应能够对单个用户、终端、IP地址的多重并发会话进行限制；</w:t>
      </w:r>
    </w:p>
    <w:p w14:paraId="6891E218" w14:textId="64FB30CF" w:rsidR="00B8649D" w:rsidRDefault="00B8649D" w:rsidP="00B8649D">
      <w:pPr>
        <w:pStyle w:val="af5"/>
      </w:pPr>
      <w:r>
        <w:rPr>
          <w:rFonts w:hint="eastAsia"/>
        </w:rPr>
        <w:t>应能够对用户或进程对终端设备系统资源的最大使用限度进行限制，防止终端设备被提权；</w:t>
      </w:r>
    </w:p>
    <w:p w14:paraId="3F9B9C71" w14:textId="234DB3C4" w:rsidR="00B8649D" w:rsidRDefault="00B8649D" w:rsidP="00B8649D">
      <w:pPr>
        <w:pStyle w:val="af5"/>
      </w:pPr>
      <w:r>
        <w:rPr>
          <w:rFonts w:hint="eastAsia"/>
        </w:rPr>
        <w:t>当通信双方中一方</w:t>
      </w:r>
      <w:del w:id="220" w:author="dong yue" w:date="2022-08-19T11:25:00Z">
        <w:r w:rsidDel="0008401E">
          <w:rPr>
            <w:rFonts w:hint="eastAsia"/>
          </w:rPr>
          <w:delText>再</w:delText>
        </w:r>
      </w:del>
      <w:ins w:id="221" w:author="dong yue" w:date="2022-08-19T11:25:00Z">
        <w:r w:rsidR="0008401E">
          <w:rPr>
            <w:rFonts w:hint="eastAsia"/>
          </w:rPr>
          <w:t>在</w:t>
        </w:r>
      </w:ins>
      <w:r>
        <w:rPr>
          <w:rFonts w:hint="eastAsia"/>
        </w:rPr>
        <w:t>一段时间内未作响应，另一方能够自动结束会话；</w:t>
      </w:r>
    </w:p>
    <w:p w14:paraId="4FCD8034" w14:textId="3B619F4E" w:rsidR="00B8649D" w:rsidRDefault="00B8649D" w:rsidP="00B8649D">
      <w:pPr>
        <w:pStyle w:val="af5"/>
      </w:pPr>
      <w:r>
        <w:rPr>
          <w:rFonts w:hint="eastAsia"/>
        </w:rPr>
        <w:t>应能够对请求标识</w:t>
      </w:r>
      <w:r w:rsidR="00B83BC6">
        <w:rPr>
          <w:rFonts w:hint="eastAsia"/>
        </w:rPr>
        <w:t>解析业务</w:t>
      </w:r>
      <w:r>
        <w:rPr>
          <w:rFonts w:hint="eastAsia"/>
        </w:rPr>
        <w:t>并发量进行限制，防止标识服务节点</w:t>
      </w:r>
      <w:del w:id="222" w:author="dong yue" w:date="2022-08-19T11:26:00Z">
        <w:r w:rsidDel="0008401E">
          <w:rPr>
            <w:rFonts w:hint="eastAsia"/>
          </w:rPr>
          <w:delText>服务</w:delText>
        </w:r>
      </w:del>
      <w:r>
        <w:rPr>
          <w:rFonts w:hint="eastAsia"/>
        </w:rPr>
        <w:t>超能力上限。</w:t>
      </w:r>
    </w:p>
    <w:p w14:paraId="44C2E206" w14:textId="3490ED7E" w:rsidR="00B8649D" w:rsidRDefault="00B8649D" w:rsidP="00B8649D">
      <w:pPr>
        <w:pStyle w:val="afff"/>
        <w:spacing w:before="156" w:after="156"/>
      </w:pPr>
      <w:r>
        <w:rPr>
          <w:rFonts w:hint="eastAsia"/>
        </w:rPr>
        <w:t>攻击防范</w:t>
      </w:r>
    </w:p>
    <w:p w14:paraId="445CE6BD" w14:textId="77777777" w:rsidR="00B8649D" w:rsidRDefault="00B8649D" w:rsidP="00B8649D">
      <w:pPr>
        <w:pStyle w:val="affffb"/>
        <w:ind w:firstLine="420"/>
        <w:rPr>
          <w:szCs w:val="21"/>
        </w:rPr>
      </w:pPr>
      <w:r>
        <w:rPr>
          <w:rFonts w:hint="eastAsia"/>
          <w:szCs w:val="21"/>
        </w:rPr>
        <w:t>攻击防范要求包括：</w:t>
      </w:r>
    </w:p>
    <w:p w14:paraId="0EB951B6" w14:textId="0AD511CB" w:rsidR="00693119" w:rsidRDefault="00693119" w:rsidP="002B23EC">
      <w:pPr>
        <w:pStyle w:val="af5"/>
        <w:numPr>
          <w:ilvl w:val="0"/>
          <w:numId w:val="115"/>
        </w:numPr>
      </w:pPr>
      <w:r w:rsidRPr="00693119">
        <w:rPr>
          <w:rFonts w:hint="eastAsia"/>
        </w:rPr>
        <w:t>应定期（至少每月一次）检查</w:t>
      </w:r>
      <w:r>
        <w:rPr>
          <w:rFonts w:hint="eastAsia"/>
        </w:rPr>
        <w:t>标识解析</w:t>
      </w:r>
      <w:r w:rsidRPr="00693119">
        <w:rPr>
          <w:rFonts w:hint="eastAsia"/>
        </w:rPr>
        <w:t>系统</w:t>
      </w:r>
      <w:r w:rsidR="001E5B84">
        <w:rPr>
          <w:rFonts w:hint="eastAsia"/>
        </w:rPr>
        <w:t>及标识应用</w:t>
      </w:r>
      <w:r w:rsidRPr="00693119">
        <w:rPr>
          <w:rFonts w:hint="eastAsia"/>
        </w:rPr>
        <w:t>软件版本</w:t>
      </w:r>
      <w:r w:rsidR="001E5B84">
        <w:rPr>
          <w:rFonts w:hint="eastAsia"/>
        </w:rPr>
        <w:t>等</w:t>
      </w:r>
      <w:r w:rsidRPr="00693119">
        <w:rPr>
          <w:rFonts w:hint="eastAsia"/>
        </w:rPr>
        <w:t>，对软件版本漏洞进行评估，对存在严重漏洞的软件及时进行升级</w:t>
      </w:r>
      <w:r>
        <w:rPr>
          <w:rFonts w:hint="eastAsia"/>
        </w:rPr>
        <w:t>；</w:t>
      </w:r>
    </w:p>
    <w:p w14:paraId="3B0CB5DB" w14:textId="03450BA5" w:rsidR="00B8649D" w:rsidRDefault="00693119" w:rsidP="00055FA9">
      <w:pPr>
        <w:pStyle w:val="af5"/>
      </w:pPr>
      <w:r>
        <w:rPr>
          <w:rFonts w:hint="eastAsia"/>
        </w:rPr>
        <w:t>应</w:t>
      </w:r>
      <w:r w:rsidR="00B8649D">
        <w:rPr>
          <w:rFonts w:hint="eastAsia"/>
        </w:rPr>
        <w:t>能够</w:t>
      </w:r>
      <w:r>
        <w:rPr>
          <w:rFonts w:hint="eastAsia"/>
        </w:rPr>
        <w:t>采取安全策略和措施，抵御缓冲区污染</w:t>
      </w:r>
      <w:r w:rsidR="006D215C">
        <w:rPr>
          <w:rFonts w:hint="eastAsia"/>
        </w:rPr>
        <w:t>、</w:t>
      </w:r>
      <w:r w:rsidR="00B8649D">
        <w:rPr>
          <w:rFonts w:hint="eastAsia"/>
        </w:rPr>
        <w:t>防范反射/放大攻击、</w:t>
      </w:r>
      <w:r w:rsidR="00D441AB">
        <w:rPr>
          <w:rFonts w:hint="eastAsia"/>
        </w:rPr>
        <w:t>D</w:t>
      </w:r>
      <w:r w:rsidR="00D441AB">
        <w:t>NS</w:t>
      </w:r>
      <w:r w:rsidR="00B8649D">
        <w:rPr>
          <w:rFonts w:hint="eastAsia"/>
        </w:rPr>
        <w:t>劫持、递归攻击</w:t>
      </w:r>
      <w:r w:rsidR="006D215C">
        <w:rPr>
          <w:rFonts w:hint="eastAsia"/>
        </w:rPr>
        <w:t>、漏洞侦测</w:t>
      </w:r>
      <w:r w:rsidR="00B8649D">
        <w:rPr>
          <w:rFonts w:hint="eastAsia"/>
        </w:rPr>
        <w:t>等攻击行为；</w:t>
      </w:r>
    </w:p>
    <w:p w14:paraId="71A965A7" w14:textId="77777777" w:rsidR="00B8649D" w:rsidRDefault="00B8649D" w:rsidP="00B8649D">
      <w:pPr>
        <w:pStyle w:val="af5"/>
      </w:pPr>
      <w:r>
        <w:rPr>
          <w:rFonts w:hint="eastAsia"/>
        </w:rPr>
        <w:t>存在缓存服务的标识节点，应能够防范“中间人攻击”行为。</w:t>
      </w:r>
    </w:p>
    <w:p w14:paraId="21926AC0" w14:textId="7BC2B620" w:rsidR="001D314B" w:rsidRPr="0073231B" w:rsidRDefault="001D314B" w:rsidP="00821526">
      <w:pPr>
        <w:pStyle w:val="affe"/>
        <w:spacing w:before="156" w:after="156"/>
        <w:rPr>
          <w:rPrChange w:id="223" w:author="dong yue" w:date="2022-08-22T09:43:00Z">
            <w:rPr>
              <w:highlight w:val="yellow"/>
            </w:rPr>
          </w:rPrChange>
        </w:rPr>
      </w:pPr>
      <w:bookmarkStart w:id="224" w:name="_Toc102814345"/>
      <w:r w:rsidRPr="0073231B">
        <w:rPr>
          <w:rFonts w:hint="eastAsia"/>
          <w:rPrChange w:id="225" w:author="dong yue" w:date="2022-08-22T09:43:00Z">
            <w:rPr>
              <w:rFonts w:hint="eastAsia"/>
              <w:highlight w:val="yellow"/>
            </w:rPr>
          </w:rPrChange>
        </w:rPr>
        <w:t>数据安全</w:t>
      </w:r>
      <w:bookmarkEnd w:id="224"/>
    </w:p>
    <w:p w14:paraId="2B386EC0" w14:textId="77777777" w:rsidR="001D314B" w:rsidRDefault="001D314B" w:rsidP="001D314B">
      <w:pPr>
        <w:pStyle w:val="affffb"/>
        <w:ind w:firstLine="420"/>
      </w:pPr>
      <w:r>
        <w:rPr>
          <w:rFonts w:hint="eastAsia"/>
        </w:rPr>
        <w:lastRenderedPageBreak/>
        <w:t>数据安全</w:t>
      </w:r>
      <w:del w:id="226" w:author="dong yue" w:date="2022-08-19T09:53:00Z">
        <w:r w:rsidDel="00941500">
          <w:rPr>
            <w:rFonts w:hint="eastAsia"/>
          </w:rPr>
          <w:delText>防护</w:delText>
        </w:r>
      </w:del>
      <w:r>
        <w:rPr>
          <w:rFonts w:hint="eastAsia"/>
        </w:rPr>
        <w:t>要求包括：</w:t>
      </w:r>
    </w:p>
    <w:p w14:paraId="0A7DDDFD" w14:textId="710EF5C9" w:rsidR="00493FEE" w:rsidRDefault="00493FEE" w:rsidP="00493FEE">
      <w:pPr>
        <w:pStyle w:val="af5"/>
        <w:numPr>
          <w:ilvl w:val="0"/>
          <w:numId w:val="46"/>
        </w:numPr>
      </w:pPr>
      <w:r>
        <w:rPr>
          <w:rFonts w:hint="eastAsia"/>
        </w:rPr>
        <w:t>标识解析企业应按照</w:t>
      </w:r>
      <w:r w:rsidR="00366260" w:rsidRPr="00366260">
        <w:rPr>
          <w:rFonts w:hint="eastAsia"/>
        </w:rPr>
        <w:t>GB/T XXXXX-XXXX</w:t>
      </w:r>
      <w:r w:rsidR="00366260">
        <w:rPr>
          <w:rFonts w:hint="eastAsia"/>
        </w:rPr>
        <w:t>《</w:t>
      </w:r>
      <w:r w:rsidR="00366260" w:rsidRPr="00366260">
        <w:rPr>
          <w:rFonts w:hint="eastAsia"/>
        </w:rPr>
        <w:t>工业互联网企业网络安全 第4部分：数据</w:t>
      </w:r>
      <w:del w:id="227" w:author="dong yue" w:date="2022-08-22T09:43:00Z">
        <w:r w:rsidR="00366260" w:rsidRPr="00366260" w:rsidDel="0073231B">
          <w:rPr>
            <w:rFonts w:hint="eastAsia"/>
          </w:rPr>
          <w:delText>安全</w:delText>
        </w:r>
      </w:del>
      <w:r w:rsidR="00366260" w:rsidRPr="00366260">
        <w:rPr>
          <w:rFonts w:hint="eastAsia"/>
        </w:rPr>
        <w:t>防护要求</w:t>
      </w:r>
      <w:r w:rsidR="00366260">
        <w:rPr>
          <w:rFonts w:hint="eastAsia"/>
        </w:rPr>
        <w:t>》</w:t>
      </w:r>
      <w:r>
        <w:rPr>
          <w:rFonts w:hint="eastAsia"/>
        </w:rPr>
        <w:t>对标识解析系统的数据进行分类分级，依据分级要求采取对应的数据</w:t>
      </w:r>
      <w:r w:rsidR="002C1948">
        <w:rPr>
          <w:rFonts w:hint="eastAsia"/>
        </w:rPr>
        <w:t>采集、传输、存储、使用、共享、销毁等全生命周期</w:t>
      </w:r>
      <w:r>
        <w:rPr>
          <w:rFonts w:hint="eastAsia"/>
        </w:rPr>
        <w:t>安全防护措施；</w:t>
      </w:r>
    </w:p>
    <w:p w14:paraId="2EFD803C" w14:textId="4A8F5132" w:rsidR="001D314B" w:rsidRDefault="001956C6" w:rsidP="00583E80">
      <w:pPr>
        <w:pStyle w:val="af5"/>
        <w:numPr>
          <w:ilvl w:val="0"/>
          <w:numId w:val="46"/>
        </w:numPr>
      </w:pPr>
      <w:r w:rsidRPr="001956C6">
        <w:rPr>
          <w:rFonts w:hint="eastAsia"/>
        </w:rPr>
        <w:t>标识解析企业应保证本节点的数据安全，建立身份认证机制，通过用户行为审计，实现对敏感数据访问行为的异常检测和溯源追踪</w:t>
      </w:r>
      <w:r w:rsidR="001D314B">
        <w:rPr>
          <w:rFonts w:hint="eastAsia"/>
        </w:rPr>
        <w:t>；</w:t>
      </w:r>
    </w:p>
    <w:p w14:paraId="117ED5C4" w14:textId="1852D580" w:rsidR="001D314B" w:rsidRDefault="001D314B" w:rsidP="001D314B">
      <w:pPr>
        <w:pStyle w:val="af5"/>
      </w:pPr>
      <w:r>
        <w:rPr>
          <w:rFonts w:hint="eastAsia"/>
        </w:rPr>
        <w:t>标识解析企业应</w:t>
      </w:r>
      <w:ins w:id="228" w:author="dong yue" w:date="2022-08-19T11:30:00Z">
        <w:r w:rsidR="00E0617E">
          <w:rPr>
            <w:rFonts w:hint="eastAsia"/>
          </w:rPr>
          <w:t>在</w:t>
        </w:r>
      </w:ins>
      <w:r>
        <w:rPr>
          <w:rFonts w:hint="eastAsia"/>
        </w:rPr>
        <w:t>对内对外系统数据采集网络入口部署防火墙、安全网关、建立数据隔离区，完成数</w:t>
      </w:r>
      <w:ins w:id="229" w:author="dong yue" w:date="2022-08-19T11:30:00Z">
        <w:r w:rsidR="00E0617E">
          <w:rPr>
            <w:rFonts w:hint="eastAsia"/>
          </w:rPr>
          <w:t>据</w:t>
        </w:r>
      </w:ins>
      <w:r>
        <w:rPr>
          <w:rFonts w:hint="eastAsia"/>
        </w:rPr>
        <w:t>交互，保障数据安全。</w:t>
      </w:r>
    </w:p>
    <w:p w14:paraId="1CD08303" w14:textId="4BC59880" w:rsidR="001D314B" w:rsidRDefault="001D314B" w:rsidP="001D314B">
      <w:pPr>
        <w:pStyle w:val="af5"/>
      </w:pPr>
      <w:r>
        <w:rPr>
          <w:rFonts w:hint="eastAsia"/>
        </w:rPr>
        <w:t>标识解析企业应定期对数据安全措施进行安全性确认，确保数据安全措施的安全性和可用性</w:t>
      </w:r>
      <w:r w:rsidR="00432075">
        <w:rPr>
          <w:rFonts w:hint="eastAsia"/>
        </w:rPr>
        <w:t>；</w:t>
      </w:r>
    </w:p>
    <w:p w14:paraId="31A3A08E" w14:textId="1F5FB2ED" w:rsidR="001D314B" w:rsidRDefault="001D314B" w:rsidP="001D314B">
      <w:pPr>
        <w:pStyle w:val="af5"/>
      </w:pPr>
      <w:r w:rsidRPr="00054245">
        <w:rPr>
          <w:rFonts w:hint="eastAsia"/>
        </w:rPr>
        <w:t>标识解析企业应</w:t>
      </w:r>
      <w:r w:rsidR="00432075" w:rsidRPr="00054245">
        <w:rPr>
          <w:rFonts w:hint="eastAsia"/>
        </w:rPr>
        <w:t>定期进行关键数据和重要信息备份，定期备份频率不低于一天一次，备份的数据/信息应于异地保存，备份保存时间不低于</w:t>
      </w:r>
      <w:r w:rsidR="006B6BDF" w:rsidRPr="007E7CA3">
        <w:rPr>
          <w:rFonts w:hint="eastAsia"/>
        </w:rPr>
        <w:t>三</w:t>
      </w:r>
      <w:r w:rsidR="00432075" w:rsidRPr="00054245">
        <w:rPr>
          <w:rFonts w:hint="eastAsia"/>
        </w:rPr>
        <w:t>个月。</w:t>
      </w:r>
      <w:r w:rsidR="00432075" w:rsidRPr="00432075">
        <w:rPr>
          <w:rFonts w:hint="eastAsia"/>
        </w:rPr>
        <w:t>关键数据和重要信息包括但不限于标识解析系统架构、标识解析软件及配置、标识数据库数据、标识解析日志、标识解析系统监控数据等。</w:t>
      </w:r>
    </w:p>
    <w:p w14:paraId="5EBB3815" w14:textId="7B63C537" w:rsidR="001007C1" w:rsidRDefault="001007C1" w:rsidP="001007C1">
      <w:pPr>
        <w:pStyle w:val="affe"/>
        <w:spacing w:before="156" w:after="156"/>
      </w:pPr>
      <w:bookmarkStart w:id="230" w:name="_Toc102814346"/>
      <w:r>
        <w:rPr>
          <w:rFonts w:hint="eastAsia"/>
        </w:rPr>
        <w:t>安全管理</w:t>
      </w:r>
      <w:bookmarkEnd w:id="230"/>
    </w:p>
    <w:p w14:paraId="3D91CD29" w14:textId="27FBDFAE" w:rsidR="001007C1" w:rsidRDefault="001007C1" w:rsidP="001007C1">
      <w:pPr>
        <w:pStyle w:val="afff"/>
        <w:spacing w:before="156" w:after="156"/>
      </w:pPr>
      <w:r>
        <w:rPr>
          <w:rFonts w:hint="eastAsia"/>
        </w:rPr>
        <w:t>安全管理制度</w:t>
      </w:r>
    </w:p>
    <w:p w14:paraId="74062DC5" w14:textId="77777777" w:rsidR="001007C1" w:rsidRDefault="001007C1" w:rsidP="001007C1">
      <w:pPr>
        <w:pStyle w:val="affffb"/>
        <w:ind w:firstLine="420"/>
      </w:pPr>
      <w:r>
        <w:rPr>
          <w:rFonts w:hint="eastAsia"/>
        </w:rPr>
        <w:t>安全管理制度要求包括：</w:t>
      </w:r>
    </w:p>
    <w:p w14:paraId="2C16CDB0" w14:textId="355FE7A5" w:rsidR="001007C1" w:rsidRDefault="001007C1" w:rsidP="002B23EC">
      <w:pPr>
        <w:pStyle w:val="af5"/>
        <w:numPr>
          <w:ilvl w:val="0"/>
          <w:numId w:val="126"/>
        </w:numPr>
      </w:pPr>
      <w:r>
        <w:rPr>
          <w:rFonts w:hint="eastAsia"/>
        </w:rPr>
        <w:t>应依据标识</w:t>
      </w:r>
      <w:r w:rsidR="002B5A70" w:rsidRPr="00CD4F99">
        <w:rPr>
          <w:rFonts w:hint="eastAsia"/>
          <w:szCs w:val="21"/>
        </w:rPr>
        <w:t>注册</w:t>
      </w:r>
      <w:r w:rsidR="002B5A70" w:rsidRPr="006C2214">
        <w:rPr>
          <w:rFonts w:hint="eastAsia"/>
          <w:szCs w:val="21"/>
        </w:rPr>
        <w:t>、解析服务及其运行维护的机构</w:t>
      </w:r>
      <w:r>
        <w:rPr>
          <w:rFonts w:hint="eastAsia"/>
        </w:rPr>
        <w:t>职责功能与监管单位要求建立安全管理制度；</w:t>
      </w:r>
    </w:p>
    <w:p w14:paraId="01DD9ACE" w14:textId="7220DA0A" w:rsidR="001007C1" w:rsidRDefault="001007C1" w:rsidP="001007C1">
      <w:pPr>
        <w:pStyle w:val="af5"/>
      </w:pPr>
      <w:r>
        <w:rPr>
          <w:rFonts w:hint="eastAsia"/>
        </w:rPr>
        <w:t>应制定安全工作的总体方针和安全策略，说明机构安全工作的总体目标、范围、原则和安全框架等；</w:t>
      </w:r>
    </w:p>
    <w:p w14:paraId="2D88775A" w14:textId="7429342B" w:rsidR="001007C1" w:rsidRDefault="001007C1" w:rsidP="001007C1">
      <w:pPr>
        <w:pStyle w:val="af5"/>
      </w:pPr>
      <w:r>
        <w:rPr>
          <w:rFonts w:hint="eastAsia"/>
        </w:rPr>
        <w:t>应指定或授权专门的部门或人员负责安全管理制度的制定；</w:t>
      </w:r>
    </w:p>
    <w:p w14:paraId="6757791C" w14:textId="7D3F15CC" w:rsidR="001007C1" w:rsidRDefault="001007C1" w:rsidP="001007C1">
      <w:pPr>
        <w:pStyle w:val="af5"/>
      </w:pPr>
      <w:r>
        <w:rPr>
          <w:rFonts w:hint="eastAsia"/>
        </w:rPr>
        <w:t>安全管理制度应通过正式、有效的方式发布，并进行版本控制；</w:t>
      </w:r>
    </w:p>
    <w:p w14:paraId="21CE079B" w14:textId="23D04B3A" w:rsidR="001007C1" w:rsidRDefault="001007C1" w:rsidP="001007C1">
      <w:pPr>
        <w:pStyle w:val="af5"/>
      </w:pPr>
      <w:r>
        <w:rPr>
          <w:rFonts w:hint="eastAsia"/>
        </w:rPr>
        <w:t>应定期对安全管理制度的合理性和适用性进行论证和审定，对存在不足或需要改进的安全管理制度进行修订；</w:t>
      </w:r>
    </w:p>
    <w:p w14:paraId="04C0ED6E" w14:textId="06530271" w:rsidR="001007C1" w:rsidRDefault="001007C1" w:rsidP="001007C1">
      <w:pPr>
        <w:pStyle w:val="af5"/>
      </w:pPr>
      <w:r>
        <w:rPr>
          <w:rFonts w:hint="eastAsia"/>
        </w:rPr>
        <w:t>应建立标识解析体系相关的安全监测和应急响应制度，设立监测、处置、应急、备份等流程规范文件。</w:t>
      </w:r>
    </w:p>
    <w:p w14:paraId="399169F0" w14:textId="7D73F784" w:rsidR="00A118A6" w:rsidRPr="002B23EC" w:rsidRDefault="00A118A6" w:rsidP="00306508">
      <w:pPr>
        <w:pStyle w:val="afff"/>
        <w:spacing w:before="156" w:after="156"/>
      </w:pPr>
      <w:r w:rsidRPr="002B23EC">
        <w:rPr>
          <w:rFonts w:hint="eastAsia"/>
        </w:rPr>
        <w:t>安全管理机构和人员要求</w:t>
      </w:r>
    </w:p>
    <w:p w14:paraId="5B52E3E4" w14:textId="20F80EC0" w:rsidR="00A118A6" w:rsidRDefault="00A118A6" w:rsidP="00A118A6">
      <w:pPr>
        <w:pStyle w:val="afff0"/>
        <w:spacing w:before="156" w:after="156"/>
      </w:pPr>
      <w:r>
        <w:rPr>
          <w:rFonts w:hint="eastAsia"/>
        </w:rPr>
        <w:t>安全管理机构</w:t>
      </w:r>
    </w:p>
    <w:p w14:paraId="657DA2C7" w14:textId="77777777" w:rsidR="00A118A6" w:rsidRDefault="00A118A6" w:rsidP="00A118A6">
      <w:pPr>
        <w:pStyle w:val="affffb"/>
        <w:ind w:firstLine="420"/>
      </w:pPr>
      <w:r>
        <w:rPr>
          <w:rFonts w:hint="eastAsia"/>
        </w:rPr>
        <w:t>安全管理机构要求包括：</w:t>
      </w:r>
    </w:p>
    <w:p w14:paraId="1F7ABF74" w14:textId="11B335C0" w:rsidR="00A118A6" w:rsidRDefault="006C2214" w:rsidP="002B23EC">
      <w:pPr>
        <w:pStyle w:val="af5"/>
        <w:numPr>
          <w:ilvl w:val="0"/>
          <w:numId w:val="0"/>
        </w:numPr>
        <w:ind w:left="851" w:hanging="426"/>
      </w:pPr>
      <w:r>
        <w:rPr>
          <w:rFonts w:hint="eastAsia"/>
        </w:rPr>
        <w:t>a</w:t>
      </w:r>
      <w:r>
        <w:t>)</w:t>
      </w:r>
      <w:r>
        <w:tab/>
      </w:r>
      <w:r w:rsidR="00A118A6">
        <w:rPr>
          <w:rFonts w:hint="eastAsia"/>
        </w:rPr>
        <w:t>应设立安全管理工作的职能部门，设立安全主管、安全管理各个方面的负责人岗位，并定义部门及各负责人的职责；</w:t>
      </w:r>
    </w:p>
    <w:p w14:paraId="430F8ECC" w14:textId="3A702AB2" w:rsidR="00A118A6" w:rsidRDefault="006C2214" w:rsidP="002B23EC">
      <w:pPr>
        <w:pStyle w:val="af5"/>
        <w:numPr>
          <w:ilvl w:val="0"/>
          <w:numId w:val="0"/>
        </w:numPr>
        <w:ind w:left="851" w:hanging="426"/>
      </w:pPr>
      <w:r>
        <w:rPr>
          <w:rFonts w:hint="eastAsia"/>
        </w:rPr>
        <w:t>b</w:t>
      </w:r>
      <w:r>
        <w:t>)</w:t>
      </w:r>
      <w:r>
        <w:tab/>
      </w:r>
      <w:r w:rsidR="00A118A6">
        <w:rPr>
          <w:rFonts w:hint="eastAsia"/>
        </w:rPr>
        <w:t>应设立系统管理员、网络管理员、安全管理员等岗位，配备一定数量的系统管理员、网络管理员、安全管理员等，并定义各个工作岗位的职责；</w:t>
      </w:r>
    </w:p>
    <w:p w14:paraId="46E5F0CA" w14:textId="5DE9BF2F" w:rsidR="00A118A6" w:rsidRDefault="004B022A" w:rsidP="002B23EC">
      <w:pPr>
        <w:pStyle w:val="af5"/>
        <w:numPr>
          <w:ilvl w:val="0"/>
          <w:numId w:val="0"/>
        </w:numPr>
        <w:ind w:left="851" w:hanging="426"/>
      </w:pPr>
      <w:r>
        <w:rPr>
          <w:rFonts w:hint="eastAsia"/>
        </w:rPr>
        <w:t>c</w:t>
      </w:r>
      <w:r>
        <w:t>)</w:t>
      </w:r>
      <w:r>
        <w:tab/>
      </w:r>
      <w:r w:rsidR="00A118A6">
        <w:rPr>
          <w:rFonts w:hint="eastAsia"/>
        </w:rPr>
        <w:t>应根据各个部门和岗位的职责明确授权审批事项、审批部门和批准人等；</w:t>
      </w:r>
    </w:p>
    <w:p w14:paraId="7E535690" w14:textId="02771DE2" w:rsidR="00A118A6" w:rsidRDefault="004B022A" w:rsidP="002B23EC">
      <w:pPr>
        <w:pStyle w:val="af5"/>
        <w:numPr>
          <w:ilvl w:val="0"/>
          <w:numId w:val="0"/>
        </w:numPr>
        <w:ind w:left="851" w:hanging="426"/>
      </w:pPr>
      <w:r>
        <w:rPr>
          <w:rFonts w:hint="eastAsia"/>
        </w:rPr>
        <w:t>d</w:t>
      </w:r>
      <w:r>
        <w:t>)</w:t>
      </w:r>
      <w:r>
        <w:tab/>
      </w:r>
      <w:r w:rsidR="00A118A6">
        <w:rPr>
          <w:rFonts w:hint="eastAsia"/>
        </w:rPr>
        <w:t>应针对系统变更、重要操作、物理访问和系统接入等事项执行审批过程；</w:t>
      </w:r>
    </w:p>
    <w:p w14:paraId="5E2CC2B4" w14:textId="781FAED4" w:rsidR="00A118A6" w:rsidRDefault="004B022A" w:rsidP="002B23EC">
      <w:pPr>
        <w:pStyle w:val="af5"/>
        <w:numPr>
          <w:ilvl w:val="0"/>
          <w:numId w:val="0"/>
        </w:numPr>
        <w:ind w:left="851" w:hanging="426"/>
      </w:pPr>
      <w:r>
        <w:rPr>
          <w:rFonts w:hint="eastAsia"/>
        </w:rPr>
        <w:t>e</w:t>
      </w:r>
      <w:r>
        <w:t>)</w:t>
      </w:r>
      <w:r>
        <w:tab/>
      </w:r>
      <w:r w:rsidR="00A118A6">
        <w:rPr>
          <w:rFonts w:hint="eastAsia"/>
        </w:rPr>
        <w:t>应定期进行常规安全检查，检查内容包括系统日常运行、系统漏洞和数据备份等；</w:t>
      </w:r>
    </w:p>
    <w:p w14:paraId="6C393ECD" w14:textId="0DFD0D40" w:rsidR="0016547D" w:rsidRDefault="0016547D" w:rsidP="0016547D">
      <w:pPr>
        <w:pStyle w:val="afff0"/>
        <w:spacing w:before="156" w:after="156"/>
      </w:pPr>
      <w:r>
        <w:rPr>
          <w:rFonts w:hint="eastAsia"/>
        </w:rPr>
        <w:t>人员要求</w:t>
      </w:r>
    </w:p>
    <w:p w14:paraId="6AE1D79C" w14:textId="37757C02" w:rsidR="0016547D" w:rsidRDefault="0016547D" w:rsidP="0016547D">
      <w:pPr>
        <w:pStyle w:val="affffb"/>
        <w:ind w:firstLine="420"/>
      </w:pPr>
      <w:r>
        <w:rPr>
          <w:rFonts w:hint="eastAsia"/>
          <w:szCs w:val="21"/>
        </w:rPr>
        <w:t>人员要求包括：</w:t>
      </w:r>
    </w:p>
    <w:p w14:paraId="75196E16" w14:textId="4D6468DD" w:rsidR="0016547D" w:rsidRDefault="00963A66" w:rsidP="0016547D">
      <w:pPr>
        <w:numPr>
          <w:ilvl w:val="0"/>
          <w:numId w:val="50"/>
        </w:numPr>
        <w:adjustRightInd/>
        <w:spacing w:line="240" w:lineRule="auto"/>
        <w:rPr>
          <w:rFonts w:ascii="宋体"/>
          <w:kern w:val="0"/>
        </w:rPr>
      </w:pPr>
      <w:r>
        <w:rPr>
          <w:rFonts w:ascii="宋体" w:hint="eastAsia"/>
          <w:kern w:val="0"/>
        </w:rPr>
        <w:t>应对</w:t>
      </w:r>
      <w:r w:rsidR="002F0585">
        <w:rPr>
          <w:rFonts w:ascii="宋体" w:hint="eastAsia"/>
          <w:kern w:val="0"/>
        </w:rPr>
        <w:t>标识解析</w:t>
      </w:r>
      <w:r w:rsidR="002F0585" w:rsidRPr="002F0585">
        <w:rPr>
          <w:rFonts w:ascii="宋体" w:hint="eastAsia"/>
          <w:kern w:val="0"/>
        </w:rPr>
        <w:t>系统管理人员和第三方人员</w:t>
      </w:r>
      <w:r w:rsidRPr="00963A66">
        <w:rPr>
          <w:rFonts w:ascii="宋体" w:hint="eastAsia"/>
          <w:kern w:val="0"/>
        </w:rPr>
        <w:t>的身份、背景、专业资格和资质等进行审查</w:t>
      </w:r>
      <w:r w:rsidR="002F0585" w:rsidRPr="002F0585">
        <w:rPr>
          <w:rFonts w:ascii="宋体" w:hint="eastAsia"/>
          <w:kern w:val="0"/>
        </w:rPr>
        <w:t>，确保其具备相应的技术能力，以降低系统被破坏或者不当使用的风险；</w:t>
      </w:r>
    </w:p>
    <w:p w14:paraId="6BA129EA" w14:textId="33F3B14C" w:rsidR="0016547D" w:rsidRDefault="0016547D" w:rsidP="0016547D">
      <w:pPr>
        <w:numPr>
          <w:ilvl w:val="0"/>
          <w:numId w:val="50"/>
        </w:numPr>
        <w:adjustRightInd/>
        <w:spacing w:line="240" w:lineRule="auto"/>
        <w:rPr>
          <w:rFonts w:ascii="宋体"/>
          <w:kern w:val="0"/>
        </w:rPr>
      </w:pPr>
      <w:r>
        <w:rPr>
          <w:rFonts w:ascii="宋体"/>
          <w:kern w:val="0"/>
        </w:rPr>
        <w:lastRenderedPageBreak/>
        <w:t>应加强与工业互联网安全主管部门、各类供应商、业界专家</w:t>
      </w:r>
      <w:del w:id="231" w:author="dong yue" w:date="2022-08-19T11:32:00Z">
        <w:r w:rsidDel="00E0617E">
          <w:rPr>
            <w:rFonts w:ascii="宋体"/>
            <w:kern w:val="0"/>
          </w:rPr>
          <w:delText>及</w:delText>
        </w:r>
      </w:del>
      <w:r>
        <w:rPr>
          <w:rFonts w:ascii="宋体"/>
          <w:kern w:val="0"/>
        </w:rPr>
        <w:t>的合作与沟通；</w:t>
      </w:r>
    </w:p>
    <w:p w14:paraId="14F45EA5" w14:textId="4670B80E" w:rsidR="0016547D" w:rsidRDefault="0016547D" w:rsidP="0016547D">
      <w:pPr>
        <w:numPr>
          <w:ilvl w:val="0"/>
          <w:numId w:val="50"/>
        </w:numPr>
        <w:adjustRightInd/>
        <w:spacing w:line="240" w:lineRule="auto"/>
        <w:rPr>
          <w:rFonts w:ascii="宋体"/>
          <w:kern w:val="0"/>
        </w:rPr>
      </w:pPr>
      <w:r>
        <w:rPr>
          <w:rFonts w:ascii="宋体" w:hint="eastAsia"/>
          <w:kern w:val="0"/>
        </w:rPr>
        <w:t>应</w:t>
      </w:r>
      <w:r w:rsidR="00963A66">
        <w:rPr>
          <w:rFonts w:ascii="宋体" w:hint="eastAsia"/>
          <w:kern w:val="0"/>
        </w:rPr>
        <w:t>制定流程或规定，</w:t>
      </w:r>
      <w:r w:rsidR="00461ABD" w:rsidRPr="00461ABD">
        <w:rPr>
          <w:rFonts w:ascii="宋体" w:hint="eastAsia"/>
          <w:kern w:val="0"/>
        </w:rPr>
        <w:t>规范</w:t>
      </w:r>
      <w:r w:rsidR="00461ABD">
        <w:rPr>
          <w:rFonts w:ascii="宋体" w:hint="eastAsia"/>
          <w:kern w:val="0"/>
        </w:rPr>
        <w:t>标识解析</w:t>
      </w:r>
      <w:r w:rsidR="00461ABD" w:rsidRPr="00461ABD">
        <w:rPr>
          <w:rFonts w:ascii="宋体" w:hint="eastAsia"/>
          <w:kern w:val="0"/>
        </w:rPr>
        <w:t>系统管理人员和第三方人员退出</w:t>
      </w:r>
      <w:r w:rsidR="00461ABD">
        <w:rPr>
          <w:rFonts w:ascii="宋体" w:hint="eastAsia"/>
          <w:kern w:val="0"/>
        </w:rPr>
        <w:t>标识解析服务</w:t>
      </w:r>
      <w:r w:rsidR="00461ABD" w:rsidRPr="00461ABD">
        <w:rPr>
          <w:rFonts w:ascii="宋体" w:hint="eastAsia"/>
          <w:kern w:val="0"/>
        </w:rPr>
        <w:t>的管理，</w:t>
      </w:r>
      <w:del w:id="232" w:author="dong yue" w:date="2022-08-19T11:34:00Z">
        <w:r w:rsidDel="00393DA0">
          <w:rPr>
            <w:rFonts w:ascii="宋体" w:hint="eastAsia"/>
            <w:kern w:val="0"/>
          </w:rPr>
          <w:delText>，</w:delText>
        </w:r>
      </w:del>
      <w:r w:rsidR="00963A66" w:rsidRPr="00963A66">
        <w:rPr>
          <w:rFonts w:ascii="宋体" w:hint="eastAsia"/>
          <w:kern w:val="0"/>
        </w:rPr>
        <w:t>确保相关人员归还所有设备，并删除其对</w:t>
      </w:r>
      <w:r w:rsidR="00461ABD">
        <w:rPr>
          <w:rFonts w:ascii="宋体" w:hint="eastAsia"/>
          <w:kern w:val="0"/>
        </w:rPr>
        <w:t>标识解析</w:t>
      </w:r>
      <w:r w:rsidR="00963A66" w:rsidRPr="00963A66">
        <w:rPr>
          <w:rFonts w:ascii="宋体" w:hint="eastAsia"/>
          <w:kern w:val="0"/>
        </w:rPr>
        <w:t>服务的所有访问权限</w:t>
      </w:r>
      <w:r w:rsidR="00963A66">
        <w:rPr>
          <w:rFonts w:ascii="宋体" w:hint="eastAsia"/>
          <w:kern w:val="0"/>
        </w:rPr>
        <w:t>；</w:t>
      </w:r>
    </w:p>
    <w:p w14:paraId="7DDF9E0E" w14:textId="04E44824" w:rsidR="0016547D" w:rsidRDefault="00CC4B8C" w:rsidP="0016547D">
      <w:pPr>
        <w:numPr>
          <w:ilvl w:val="0"/>
          <w:numId w:val="50"/>
        </w:numPr>
        <w:adjustRightInd/>
        <w:spacing w:line="240" w:lineRule="auto"/>
        <w:rPr>
          <w:rFonts w:ascii="宋体"/>
          <w:kern w:val="0"/>
        </w:rPr>
      </w:pPr>
      <w:ins w:id="233" w:author="dong yue" w:date="2022-08-19T11:35:00Z">
        <w:r w:rsidRPr="00CC4B8C">
          <w:rPr>
            <w:rFonts w:ascii="宋体" w:hint="eastAsia"/>
            <w:kern w:val="0"/>
          </w:rPr>
          <w:t>应对标识解析系统管理人员和第三方人员定期组织安全意识教育、包括标识解析服务相关信息和资产的正确使用方法的安全培训，并告知相关的安全责任和惩戒措施；</w:t>
        </w:r>
      </w:ins>
      <w:del w:id="234" w:author="dong yue" w:date="2022-08-19T11:35:00Z">
        <w:r w:rsidR="0016547D" w:rsidDel="00CC4B8C">
          <w:rPr>
            <w:rFonts w:ascii="宋体" w:hint="eastAsia"/>
            <w:kern w:val="0"/>
          </w:rPr>
          <w:delText>应对</w:delText>
        </w:r>
        <w:r w:rsidR="008636CE" w:rsidRPr="008636CE" w:rsidDel="00CC4B8C">
          <w:rPr>
            <w:rFonts w:ascii="宋体" w:hint="eastAsia"/>
            <w:kern w:val="0"/>
          </w:rPr>
          <w:delText>标识解析系统管理人员和第三方人员</w:delText>
        </w:r>
        <w:r w:rsidR="0016547D" w:rsidDel="00CC4B8C">
          <w:rPr>
            <w:rFonts w:ascii="宋体" w:hint="eastAsia"/>
            <w:kern w:val="0"/>
          </w:rPr>
          <w:delText>进行安全意识教育和</w:delText>
        </w:r>
        <w:r w:rsidR="008636CE" w:rsidDel="00CC4B8C">
          <w:rPr>
            <w:rFonts w:ascii="宋体" w:hint="eastAsia"/>
            <w:kern w:val="0"/>
          </w:rPr>
          <w:delText>安全技术</w:delText>
        </w:r>
        <w:r w:rsidR="0016547D" w:rsidDel="00CC4B8C">
          <w:rPr>
            <w:rFonts w:ascii="宋体" w:hint="eastAsia"/>
            <w:kern w:val="0"/>
          </w:rPr>
          <w:delText>培训，</w:delText>
        </w:r>
        <w:r w:rsidR="008636CE" w:rsidRPr="008636CE" w:rsidDel="00CC4B8C">
          <w:rPr>
            <w:rFonts w:ascii="宋体" w:hint="eastAsia"/>
            <w:kern w:val="0"/>
          </w:rPr>
          <w:delText>以及</w:delText>
        </w:r>
        <w:r w:rsidR="008636CE" w:rsidDel="00CC4B8C">
          <w:rPr>
            <w:rFonts w:ascii="宋体" w:hint="eastAsia"/>
            <w:kern w:val="0"/>
          </w:rPr>
          <w:delText>标识解析</w:delText>
        </w:r>
        <w:r w:rsidR="008636CE" w:rsidRPr="008636CE" w:rsidDel="00CC4B8C">
          <w:rPr>
            <w:rFonts w:ascii="宋体" w:hint="eastAsia"/>
            <w:kern w:val="0"/>
          </w:rPr>
          <w:delText>服务相关信息和资产的正确使用方法</w:delText>
        </w:r>
        <w:r w:rsidR="008636CE" w:rsidDel="00CC4B8C">
          <w:rPr>
            <w:rFonts w:ascii="宋体" w:hint="eastAsia"/>
            <w:kern w:val="0"/>
          </w:rPr>
          <w:delText>，</w:delText>
        </w:r>
        <w:r w:rsidR="0016547D" w:rsidDel="00CC4B8C">
          <w:rPr>
            <w:rFonts w:ascii="宋体" w:hint="eastAsia"/>
            <w:kern w:val="0"/>
          </w:rPr>
          <w:delText>并告知相关的安全责任和惩戒措施；</w:delText>
        </w:r>
      </w:del>
    </w:p>
    <w:p w14:paraId="06BF6F2F" w14:textId="00AB5E9F" w:rsidR="0016547D" w:rsidRDefault="0016547D" w:rsidP="0016547D">
      <w:pPr>
        <w:numPr>
          <w:ilvl w:val="0"/>
          <w:numId w:val="50"/>
        </w:numPr>
        <w:adjustRightInd/>
        <w:spacing w:line="240" w:lineRule="auto"/>
        <w:rPr>
          <w:rFonts w:ascii="宋体"/>
          <w:kern w:val="0"/>
        </w:rPr>
      </w:pPr>
      <w:r>
        <w:rPr>
          <w:rFonts w:ascii="宋体"/>
          <w:kern w:val="0"/>
        </w:rPr>
        <w:t>应确保在外部人员物理访问受控区域前先提出书面申请，批准后由专人全程陪同，并登记备案；应确保在外部人员接入受控网络访问系统前先提出书面申请，批准后由专人开设账户、分配权限，并登记备案</w:t>
      </w:r>
      <w:r w:rsidR="00B25027">
        <w:rPr>
          <w:rFonts w:ascii="宋体" w:hint="eastAsia"/>
          <w:kern w:val="0"/>
        </w:rPr>
        <w:t>，</w:t>
      </w:r>
      <w:r w:rsidR="00B25027">
        <w:rPr>
          <w:rFonts w:ascii="宋体"/>
          <w:kern w:val="0"/>
        </w:rPr>
        <w:t>外部人员离场后应及时清除其所有的访问权限</w:t>
      </w:r>
      <w:r w:rsidR="00B25027">
        <w:rPr>
          <w:rFonts w:ascii="宋体" w:hint="eastAsia"/>
          <w:kern w:val="0"/>
        </w:rPr>
        <w:t>。</w:t>
      </w:r>
    </w:p>
    <w:p w14:paraId="3FF1F650" w14:textId="430C379B" w:rsidR="0016547D" w:rsidRDefault="007E2A00" w:rsidP="007E2A00">
      <w:pPr>
        <w:pStyle w:val="afff"/>
        <w:spacing w:before="156" w:after="156"/>
      </w:pPr>
      <w:r>
        <w:rPr>
          <w:rFonts w:hint="eastAsia"/>
        </w:rPr>
        <w:t>安全建设管理要求</w:t>
      </w:r>
    </w:p>
    <w:p w14:paraId="46BE1F8F" w14:textId="09986C35" w:rsidR="007E2A00" w:rsidRDefault="007E2A00" w:rsidP="007E2A00">
      <w:pPr>
        <w:pStyle w:val="afff0"/>
        <w:spacing w:before="156" w:after="156"/>
      </w:pPr>
      <w:r>
        <w:rPr>
          <w:rFonts w:hint="eastAsia"/>
        </w:rPr>
        <w:t>定级</w:t>
      </w:r>
    </w:p>
    <w:p w14:paraId="17618BD0" w14:textId="77777777" w:rsidR="007E2A00" w:rsidRDefault="007E2A00" w:rsidP="007E2A00">
      <w:pPr>
        <w:pStyle w:val="affffb"/>
        <w:ind w:firstLine="420"/>
      </w:pPr>
      <w:r>
        <w:rPr>
          <w:rFonts w:hint="eastAsia"/>
          <w:szCs w:val="21"/>
        </w:rPr>
        <w:t>定级要求包括：</w:t>
      </w:r>
    </w:p>
    <w:p w14:paraId="143D5DE4" w14:textId="4358873A" w:rsidR="007E2A00" w:rsidRDefault="009B1827" w:rsidP="007E2A00">
      <w:pPr>
        <w:numPr>
          <w:ilvl w:val="0"/>
          <w:numId w:val="51"/>
        </w:numPr>
        <w:adjustRightInd/>
        <w:spacing w:line="240" w:lineRule="auto"/>
        <w:rPr>
          <w:rFonts w:ascii="宋体"/>
          <w:kern w:val="0"/>
        </w:rPr>
      </w:pPr>
      <w:r w:rsidRPr="009B1827">
        <w:rPr>
          <w:rFonts w:ascii="宋体" w:hint="eastAsia"/>
          <w:kern w:val="0"/>
        </w:rPr>
        <w:t>企业的网络安全等级确定应遵循相关</w:t>
      </w:r>
      <w:r w:rsidR="00EA5E3E">
        <w:rPr>
          <w:rFonts w:ascii="宋体" w:hint="eastAsia"/>
          <w:kern w:val="0"/>
        </w:rPr>
        <w:t>政策文件及</w:t>
      </w:r>
      <w:del w:id="235" w:author="dong yue" w:date="2022-08-22T09:49:00Z">
        <w:r w:rsidRPr="009B1827" w:rsidDel="00825142">
          <w:rPr>
            <w:rFonts w:ascii="宋体" w:hint="eastAsia"/>
            <w:kern w:val="0"/>
          </w:rPr>
          <w:delText>国家</w:delText>
        </w:r>
        <w:r w:rsidR="00EA5E3E" w:rsidDel="00825142">
          <w:rPr>
            <w:rFonts w:ascii="宋体" w:hint="eastAsia"/>
            <w:kern w:val="0"/>
          </w:rPr>
          <w:delText>、</w:delText>
        </w:r>
        <w:r w:rsidRPr="009B1827" w:rsidDel="00825142">
          <w:rPr>
            <w:rFonts w:ascii="宋体" w:hint="eastAsia"/>
            <w:kern w:val="0"/>
          </w:rPr>
          <w:delText>行业</w:delText>
        </w:r>
      </w:del>
      <w:r w:rsidRPr="009B1827">
        <w:rPr>
          <w:rFonts w:ascii="宋体" w:hint="eastAsia"/>
          <w:kern w:val="0"/>
        </w:rPr>
        <w:t>标准</w:t>
      </w:r>
      <w:r w:rsidR="007E2A00">
        <w:rPr>
          <w:rFonts w:ascii="宋体" w:hint="eastAsia"/>
          <w:kern w:val="0"/>
        </w:rPr>
        <w:t>；</w:t>
      </w:r>
    </w:p>
    <w:p w14:paraId="1147B791" w14:textId="77777777" w:rsidR="007E2A00" w:rsidRDefault="007E2A00" w:rsidP="007E2A00">
      <w:pPr>
        <w:numPr>
          <w:ilvl w:val="0"/>
          <w:numId w:val="51"/>
        </w:numPr>
        <w:adjustRightInd/>
        <w:spacing w:line="240" w:lineRule="auto"/>
        <w:rPr>
          <w:rFonts w:ascii="宋体"/>
          <w:kern w:val="0"/>
        </w:rPr>
      </w:pPr>
      <w:r>
        <w:rPr>
          <w:rFonts w:ascii="宋体" w:hint="eastAsia"/>
          <w:kern w:val="0"/>
        </w:rPr>
        <w:t>应以书面形式说明企业确定为某安全等级的方法和理由。</w:t>
      </w:r>
    </w:p>
    <w:p w14:paraId="377BE779" w14:textId="04A16696" w:rsidR="007E2A00" w:rsidRDefault="007E2A00" w:rsidP="007E2A00">
      <w:pPr>
        <w:pStyle w:val="afff0"/>
        <w:spacing w:before="156" w:after="156"/>
        <w:rPr>
          <w:ins w:id="236" w:author="dong yue" w:date="2022-08-19T09:53:00Z"/>
        </w:rPr>
      </w:pPr>
      <w:r>
        <w:rPr>
          <w:rFonts w:hint="eastAsia"/>
        </w:rPr>
        <w:t>安全方案设计</w:t>
      </w:r>
    </w:p>
    <w:p w14:paraId="3EE9499B" w14:textId="36F85517" w:rsidR="00941500" w:rsidRPr="00941500" w:rsidDel="00EE0C4D" w:rsidRDefault="00941500">
      <w:pPr>
        <w:pStyle w:val="affffb"/>
        <w:ind w:firstLine="420"/>
        <w:rPr>
          <w:del w:id="237" w:author="dong yue" w:date="2022-08-19T11:41:00Z"/>
        </w:rPr>
        <w:pPrChange w:id="238" w:author="dong yue" w:date="2022-08-19T09:53:00Z">
          <w:pPr>
            <w:pStyle w:val="afff0"/>
            <w:spacing w:before="156" w:after="156"/>
          </w:pPr>
        </w:pPrChange>
      </w:pPr>
      <w:ins w:id="239" w:author="dong yue" w:date="2022-08-19T09:53:00Z">
        <w:r>
          <w:rPr>
            <w:rFonts w:hint="eastAsia"/>
          </w:rPr>
          <w:t>安全方案设计要求包括：</w:t>
        </w:r>
      </w:ins>
    </w:p>
    <w:p w14:paraId="5AF14D42" w14:textId="4788D209" w:rsidR="00820F31" w:rsidRPr="002B23EC" w:rsidRDefault="00820F31">
      <w:pPr>
        <w:pStyle w:val="affffb"/>
        <w:ind w:firstLine="420"/>
        <w:pPrChange w:id="240" w:author="dong yue" w:date="2022-08-19T11:41:00Z">
          <w:pPr>
            <w:numPr>
              <w:numId w:val="52"/>
            </w:numPr>
            <w:adjustRightInd/>
            <w:spacing w:line="240" w:lineRule="auto"/>
            <w:ind w:left="840" w:hanging="414"/>
          </w:pPr>
        </w:pPrChange>
      </w:pPr>
      <w:moveFromRangeStart w:id="241" w:author="dong yue" w:date="2022-08-19T11:41:00Z" w:name="move111801697"/>
      <w:moveFrom w:id="242" w:author="dong yue" w:date="2022-08-19T11:41:00Z">
        <w:r w:rsidDel="00EE0C4D">
          <w:rPr>
            <w:rFonts w:hint="eastAsia"/>
          </w:rPr>
          <w:t>应按照标识解析企业等级情况，</w:t>
        </w:r>
        <w:r w:rsidRPr="00820F31" w:rsidDel="00EE0C4D">
          <w:rPr>
            <w:rFonts w:hint="eastAsia"/>
          </w:rPr>
          <w:t>选择</w:t>
        </w:r>
        <w:r w:rsidR="00EA5E3E" w:rsidDel="00EE0C4D">
          <w:rPr>
            <w:rFonts w:hint="eastAsia"/>
          </w:rPr>
          <w:t>对应级别</w:t>
        </w:r>
        <w:r w:rsidRPr="00820F31" w:rsidDel="00EE0C4D">
          <w:rPr>
            <w:rFonts w:hint="eastAsia"/>
          </w:rPr>
          <w:t>安全措施，依据风险分析的结果补充和调整安全措施；</w:t>
        </w:r>
      </w:moveFrom>
      <w:moveFromRangeEnd w:id="241"/>
    </w:p>
    <w:p w14:paraId="7F8FA434" w14:textId="77777777" w:rsidR="00EE0C4D" w:rsidRDefault="00820F31" w:rsidP="00820F31">
      <w:pPr>
        <w:numPr>
          <w:ilvl w:val="0"/>
          <w:numId w:val="52"/>
        </w:numPr>
        <w:adjustRightInd/>
        <w:spacing w:line="240" w:lineRule="auto"/>
        <w:rPr>
          <w:ins w:id="243" w:author="dong yue" w:date="2022-08-19T11:40:00Z"/>
          <w:rFonts w:ascii="宋体"/>
          <w:kern w:val="0"/>
        </w:rPr>
      </w:pPr>
      <w:r w:rsidRPr="00820F31">
        <w:rPr>
          <w:rFonts w:ascii="宋体" w:hint="eastAsia"/>
          <w:kern w:val="0"/>
        </w:rPr>
        <w:t>应</w:t>
      </w:r>
      <w:del w:id="244" w:author="dong yue" w:date="2022-08-19T11:39:00Z">
        <w:r w:rsidRPr="00820F31" w:rsidDel="00EE0C4D">
          <w:rPr>
            <w:rFonts w:ascii="宋体" w:hint="eastAsia"/>
            <w:kern w:val="0"/>
          </w:rPr>
          <w:delText>对安全方案进行细化，</w:delText>
        </w:r>
      </w:del>
      <w:r w:rsidRPr="00820F31">
        <w:rPr>
          <w:rFonts w:ascii="宋体" w:hint="eastAsia"/>
          <w:kern w:val="0"/>
        </w:rPr>
        <w:t>形成能指导安全系统建设、安全产品采购和使用的详细设计方案</w:t>
      </w:r>
      <w:ins w:id="245" w:author="dong yue" w:date="2022-08-19T11:40:00Z">
        <w:r w:rsidR="00EE0C4D">
          <w:rPr>
            <w:rFonts w:ascii="宋体" w:hint="eastAsia"/>
            <w:kern w:val="0"/>
          </w:rPr>
          <w:t>；</w:t>
        </w:r>
      </w:ins>
    </w:p>
    <w:p w14:paraId="527B6D4C" w14:textId="1BBE4483" w:rsidR="00820F31" w:rsidRDefault="00EE0C4D" w:rsidP="00820F31">
      <w:pPr>
        <w:numPr>
          <w:ilvl w:val="0"/>
          <w:numId w:val="52"/>
        </w:numPr>
        <w:adjustRightInd/>
        <w:spacing w:line="240" w:lineRule="auto"/>
        <w:rPr>
          <w:ins w:id="246" w:author="dong yue" w:date="2022-08-19T11:41:00Z"/>
          <w:rFonts w:ascii="宋体"/>
          <w:kern w:val="0"/>
        </w:rPr>
      </w:pPr>
      <w:moveToRangeStart w:id="247" w:author="dong yue" w:date="2022-08-19T11:40:00Z" w:name="move111801666"/>
      <w:r w:rsidRPr="00EE0C4D">
        <w:rPr>
          <w:rFonts w:ascii="宋体" w:hint="eastAsia"/>
          <w:kern w:val="0"/>
        </w:rPr>
        <w:t>应组织相关部门和有关安全技术专家对安全设计方案的合理性和正确性进行论证和审定，并且经过批准后，才能正式实施</w:t>
      </w:r>
      <w:ins w:id="248" w:author="dong yue" w:date="2022-08-19T13:30:00Z">
        <w:r w:rsidR="0016018F">
          <w:rPr>
            <w:rFonts w:ascii="宋体" w:hint="eastAsia"/>
            <w:kern w:val="0"/>
          </w:rPr>
          <w:t>；</w:t>
        </w:r>
      </w:ins>
      <w:del w:id="249" w:author="dong yue" w:date="2022-08-19T13:30:00Z">
        <w:r w:rsidRPr="00EE0C4D" w:rsidDel="0016018F">
          <w:rPr>
            <w:rFonts w:ascii="宋体" w:hint="eastAsia"/>
            <w:kern w:val="0"/>
          </w:rPr>
          <w:delText>。</w:delText>
        </w:r>
      </w:del>
      <w:moveToRangeEnd w:id="247"/>
      <w:del w:id="250" w:author="dong yue" w:date="2022-08-19T11:41:00Z">
        <w:r w:rsidR="00820F31" w:rsidRPr="00820F31" w:rsidDel="00EE0C4D">
          <w:rPr>
            <w:rFonts w:ascii="宋体" w:hint="eastAsia"/>
            <w:kern w:val="0"/>
          </w:rPr>
          <w:delText>；</w:delText>
        </w:r>
      </w:del>
    </w:p>
    <w:p w14:paraId="426A6027" w14:textId="0407FD1E" w:rsidR="00EE0C4D" w:rsidRDefault="00EE0C4D" w:rsidP="00820F31">
      <w:pPr>
        <w:numPr>
          <w:ilvl w:val="0"/>
          <w:numId w:val="52"/>
        </w:numPr>
        <w:adjustRightInd/>
        <w:spacing w:line="240" w:lineRule="auto"/>
        <w:rPr>
          <w:rFonts w:ascii="宋体"/>
          <w:kern w:val="0"/>
        </w:rPr>
      </w:pPr>
      <w:moveToRangeStart w:id="251" w:author="dong yue" w:date="2022-08-19T11:41:00Z" w:name="move111801697"/>
      <w:moveTo w:id="252" w:author="dong yue" w:date="2022-08-19T11:41:00Z">
        <w:r>
          <w:rPr>
            <w:rFonts w:ascii="Times New Roman" w:hAnsi="Times New Roman" w:hint="eastAsia"/>
            <w:color w:val="0D0D0D"/>
          </w:rPr>
          <w:t>应按照标识解析企业等级情况，</w:t>
        </w:r>
        <w:r w:rsidRPr="00820F31">
          <w:rPr>
            <w:rFonts w:ascii="Times New Roman" w:hAnsi="Times New Roman" w:hint="eastAsia"/>
            <w:color w:val="0D0D0D"/>
          </w:rPr>
          <w:t>选择</w:t>
        </w:r>
        <w:r>
          <w:rPr>
            <w:rFonts w:ascii="Times New Roman" w:hAnsi="Times New Roman" w:hint="eastAsia"/>
            <w:color w:val="0D0D0D"/>
          </w:rPr>
          <w:t>对应级别</w:t>
        </w:r>
        <w:r w:rsidRPr="00820F31">
          <w:rPr>
            <w:rFonts w:ascii="Times New Roman" w:hAnsi="Times New Roman" w:hint="eastAsia"/>
            <w:color w:val="0D0D0D"/>
          </w:rPr>
          <w:t>安全措施，依据风险分析的结果补充和调整安全措施</w:t>
        </w:r>
      </w:moveTo>
      <w:ins w:id="253" w:author="dong yue" w:date="2022-08-19T13:30:00Z">
        <w:r w:rsidR="0016018F">
          <w:rPr>
            <w:rFonts w:ascii="Times New Roman" w:hAnsi="Times New Roman" w:hint="eastAsia"/>
            <w:color w:val="0D0D0D"/>
          </w:rPr>
          <w:t>。</w:t>
        </w:r>
      </w:ins>
      <w:moveTo w:id="254" w:author="dong yue" w:date="2022-08-19T11:41:00Z">
        <w:del w:id="255" w:author="dong yue" w:date="2022-08-19T13:30:00Z">
          <w:r w:rsidRPr="00820F31" w:rsidDel="0016018F">
            <w:rPr>
              <w:rFonts w:ascii="Times New Roman" w:hAnsi="Times New Roman" w:hint="eastAsia"/>
              <w:color w:val="0D0D0D"/>
            </w:rPr>
            <w:delText>；</w:delText>
          </w:r>
        </w:del>
      </w:moveTo>
      <w:moveToRangeEnd w:id="251"/>
    </w:p>
    <w:p w14:paraId="4032FB3C" w14:textId="7FF0435E" w:rsidR="007E2A00" w:rsidRDefault="007E2A00" w:rsidP="007E2A00">
      <w:pPr>
        <w:pStyle w:val="afff0"/>
        <w:spacing w:before="156" w:after="156"/>
      </w:pPr>
      <w:r>
        <w:rPr>
          <w:rFonts w:hint="eastAsia"/>
        </w:rPr>
        <w:t>产品采购和使用</w:t>
      </w:r>
    </w:p>
    <w:p w14:paraId="495DDCE4" w14:textId="77777777" w:rsidR="007E2A00" w:rsidRDefault="007E2A00" w:rsidP="007E2A00">
      <w:pPr>
        <w:pStyle w:val="affffb"/>
        <w:ind w:firstLine="420"/>
      </w:pPr>
      <w:r>
        <w:rPr>
          <w:rFonts w:hint="eastAsia"/>
          <w:szCs w:val="21"/>
        </w:rPr>
        <w:t>产品采购和使用要求包括：</w:t>
      </w:r>
    </w:p>
    <w:p w14:paraId="30EFF16B" w14:textId="77777777" w:rsidR="007E2A00" w:rsidRPr="007A4152" w:rsidRDefault="007E2A00" w:rsidP="007E2A00">
      <w:pPr>
        <w:numPr>
          <w:ilvl w:val="0"/>
          <w:numId w:val="53"/>
        </w:numPr>
        <w:adjustRightInd/>
        <w:spacing w:line="240" w:lineRule="auto"/>
        <w:rPr>
          <w:rFonts w:ascii="宋体"/>
          <w:kern w:val="0"/>
        </w:rPr>
      </w:pPr>
      <w:r w:rsidRPr="007A4152">
        <w:rPr>
          <w:rFonts w:ascii="宋体" w:hint="eastAsia"/>
          <w:kern w:val="0"/>
        </w:rPr>
        <w:t>工业互联网标识解析系统的重要设备及专用安全产品应通过国家及行业监管部门认可的专业机构的安全性及电磁兼容性检测后方可采购使用；</w:t>
      </w:r>
    </w:p>
    <w:p w14:paraId="000D6BF8" w14:textId="388BDA26" w:rsidR="007E2A00" w:rsidRPr="007A4152" w:rsidRDefault="00C13060" w:rsidP="007E2A00">
      <w:pPr>
        <w:numPr>
          <w:ilvl w:val="0"/>
          <w:numId w:val="53"/>
        </w:numPr>
        <w:adjustRightInd/>
        <w:spacing w:line="240" w:lineRule="auto"/>
        <w:rPr>
          <w:rFonts w:ascii="宋体"/>
          <w:kern w:val="0"/>
        </w:rPr>
      </w:pPr>
      <w:r w:rsidRPr="00C13060">
        <w:rPr>
          <w:rFonts w:ascii="宋体" w:hint="eastAsia"/>
          <w:kern w:val="0"/>
        </w:rPr>
        <w:t>安全产品与服务的采购和使用应遵循相关国家和行业标准</w:t>
      </w:r>
      <w:r w:rsidR="007E2A00" w:rsidRPr="007A4152">
        <w:rPr>
          <w:rFonts w:ascii="宋体" w:hint="eastAsia"/>
          <w:kern w:val="0"/>
        </w:rPr>
        <w:t>。</w:t>
      </w:r>
    </w:p>
    <w:p w14:paraId="3F555F1D" w14:textId="698D3C78" w:rsidR="007E2A00" w:rsidRDefault="007E2A00" w:rsidP="007E2A00">
      <w:pPr>
        <w:pStyle w:val="afff0"/>
        <w:spacing w:before="156" w:after="156"/>
      </w:pPr>
      <w:r>
        <w:rPr>
          <w:rFonts w:hint="eastAsia"/>
        </w:rPr>
        <w:t>软件开发</w:t>
      </w:r>
    </w:p>
    <w:p w14:paraId="5843D951" w14:textId="77777777" w:rsidR="007E2A00" w:rsidRDefault="007E2A00" w:rsidP="007E2A00">
      <w:pPr>
        <w:pStyle w:val="affffb"/>
        <w:ind w:firstLine="420"/>
      </w:pPr>
      <w:r>
        <w:rPr>
          <w:rFonts w:hint="eastAsia"/>
          <w:szCs w:val="21"/>
        </w:rPr>
        <w:t>软件开发要求包括：</w:t>
      </w:r>
    </w:p>
    <w:p w14:paraId="3DF4D7CF" w14:textId="77777777" w:rsidR="007E2A00" w:rsidRPr="007A4152" w:rsidRDefault="007E2A00" w:rsidP="007E2A00">
      <w:pPr>
        <w:pStyle w:val="afffffffffffd"/>
        <w:numPr>
          <w:ilvl w:val="0"/>
          <w:numId w:val="54"/>
        </w:numPr>
        <w:tabs>
          <w:tab w:val="clear" w:pos="1260"/>
          <w:tab w:val="left" w:pos="840"/>
        </w:tabs>
        <w:ind w:left="840"/>
        <w:rPr>
          <w:szCs w:val="21"/>
        </w:rPr>
      </w:pPr>
      <w:r w:rsidRPr="007A4152">
        <w:rPr>
          <w:rFonts w:hint="eastAsia"/>
          <w:szCs w:val="21"/>
        </w:rPr>
        <w:t>应确保开发环境与实际运行环境物理分开，测试数据和测试结果受到控制；</w:t>
      </w:r>
    </w:p>
    <w:p w14:paraId="750802CD" w14:textId="77777777" w:rsidR="007E2A00" w:rsidRPr="007A4152" w:rsidRDefault="007E2A00" w:rsidP="007E2A00">
      <w:pPr>
        <w:pStyle w:val="afffffffffffd"/>
        <w:numPr>
          <w:ilvl w:val="0"/>
          <w:numId w:val="54"/>
        </w:numPr>
        <w:tabs>
          <w:tab w:val="clear" w:pos="1260"/>
          <w:tab w:val="left" w:pos="840"/>
        </w:tabs>
        <w:ind w:left="840"/>
        <w:rPr>
          <w:szCs w:val="21"/>
        </w:rPr>
      </w:pPr>
      <w:r w:rsidRPr="007A4152">
        <w:rPr>
          <w:rFonts w:hint="eastAsia"/>
          <w:szCs w:val="21"/>
        </w:rPr>
        <w:t>应在软件开发过程中进行安全性测试；</w:t>
      </w:r>
    </w:p>
    <w:p w14:paraId="4F60742C" w14:textId="77777777" w:rsidR="007E2A00" w:rsidRPr="007A4152" w:rsidRDefault="007E2A00" w:rsidP="007E2A00">
      <w:pPr>
        <w:pStyle w:val="afffffffffffd"/>
        <w:numPr>
          <w:ilvl w:val="0"/>
          <w:numId w:val="54"/>
        </w:numPr>
        <w:tabs>
          <w:tab w:val="clear" w:pos="1260"/>
          <w:tab w:val="left" w:pos="840"/>
        </w:tabs>
        <w:ind w:left="840"/>
        <w:rPr>
          <w:szCs w:val="21"/>
        </w:rPr>
      </w:pPr>
      <w:r w:rsidRPr="007A4152">
        <w:rPr>
          <w:rFonts w:hint="eastAsia"/>
          <w:szCs w:val="21"/>
        </w:rPr>
        <w:t>应在软件交付前检测其中可能存在的缺陷与恶意代码等；</w:t>
      </w:r>
    </w:p>
    <w:p w14:paraId="4255A602" w14:textId="77777777" w:rsidR="007E2A00" w:rsidRPr="007A4152" w:rsidRDefault="007E2A00" w:rsidP="007E2A00">
      <w:pPr>
        <w:pStyle w:val="afffffffffffd"/>
        <w:numPr>
          <w:ilvl w:val="0"/>
          <w:numId w:val="54"/>
        </w:numPr>
        <w:tabs>
          <w:tab w:val="clear" w:pos="1260"/>
          <w:tab w:val="left" w:pos="840"/>
        </w:tabs>
        <w:ind w:left="840"/>
        <w:rPr>
          <w:szCs w:val="21"/>
        </w:rPr>
      </w:pPr>
      <w:r w:rsidRPr="007A4152">
        <w:rPr>
          <w:rFonts w:hint="eastAsia"/>
          <w:szCs w:val="21"/>
        </w:rPr>
        <w:t>应要求开发单位提供软件设计文档和使用指南；</w:t>
      </w:r>
    </w:p>
    <w:p w14:paraId="6ACE7563" w14:textId="77777777" w:rsidR="007E2A00" w:rsidRDefault="007E2A00" w:rsidP="007E2A00">
      <w:pPr>
        <w:pStyle w:val="afffffffffffd"/>
        <w:numPr>
          <w:ilvl w:val="0"/>
          <w:numId w:val="54"/>
        </w:numPr>
        <w:tabs>
          <w:tab w:val="clear" w:pos="1260"/>
          <w:tab w:val="left" w:pos="840"/>
        </w:tabs>
        <w:ind w:left="840"/>
        <w:rPr>
          <w:szCs w:val="21"/>
        </w:rPr>
      </w:pPr>
      <w:r>
        <w:rPr>
          <w:rFonts w:hint="eastAsia"/>
          <w:szCs w:val="21"/>
        </w:rPr>
        <w:t>应在外包开发合同中包含开发单位、供应商对所提供设备及系统在生命周期内有关保密、禁止关键技术扩散和设备行业专用等方面的约束条款。</w:t>
      </w:r>
    </w:p>
    <w:p w14:paraId="6A55BF54" w14:textId="0959EA39" w:rsidR="007E2A00" w:rsidRDefault="007E2A00" w:rsidP="007E2A00">
      <w:pPr>
        <w:pStyle w:val="afff0"/>
        <w:spacing w:before="156" w:after="156"/>
      </w:pPr>
      <w:r>
        <w:rPr>
          <w:rFonts w:hint="eastAsia"/>
        </w:rPr>
        <w:t>系统交付</w:t>
      </w:r>
    </w:p>
    <w:p w14:paraId="23A41FE2" w14:textId="77777777" w:rsidR="007E2A00" w:rsidRDefault="007E2A00" w:rsidP="007E2A00">
      <w:pPr>
        <w:pStyle w:val="affffb"/>
        <w:ind w:firstLine="420"/>
      </w:pPr>
      <w:r>
        <w:rPr>
          <w:rFonts w:hint="eastAsia"/>
          <w:szCs w:val="21"/>
        </w:rPr>
        <w:t>系统交付要求包括：</w:t>
      </w:r>
    </w:p>
    <w:p w14:paraId="6A67D5EC" w14:textId="77777777" w:rsidR="007E2A00" w:rsidRDefault="007E2A00" w:rsidP="007E2A00">
      <w:pPr>
        <w:pStyle w:val="affffb"/>
        <w:ind w:firstLine="420"/>
        <w:rPr>
          <w:szCs w:val="21"/>
        </w:rPr>
      </w:pPr>
      <w:r>
        <w:rPr>
          <w:rFonts w:hint="eastAsia"/>
          <w:szCs w:val="21"/>
        </w:rPr>
        <w:t>a)</w:t>
      </w:r>
      <w:r>
        <w:rPr>
          <w:rFonts w:hint="eastAsia"/>
          <w:szCs w:val="21"/>
        </w:rPr>
        <w:tab/>
        <w:t>应制订安全性测试验收方案，并依据测试验收方案实施验收，形成验收报告；</w:t>
      </w:r>
    </w:p>
    <w:p w14:paraId="2C86C11C" w14:textId="77777777" w:rsidR="007E2A00" w:rsidRDefault="007E2A00" w:rsidP="007E2A00">
      <w:pPr>
        <w:pStyle w:val="affffb"/>
        <w:ind w:firstLine="420"/>
        <w:rPr>
          <w:szCs w:val="21"/>
        </w:rPr>
      </w:pPr>
      <w:r>
        <w:rPr>
          <w:rFonts w:hint="eastAsia"/>
          <w:szCs w:val="21"/>
        </w:rPr>
        <w:t>b)</w:t>
      </w:r>
      <w:r>
        <w:rPr>
          <w:rFonts w:hint="eastAsia"/>
          <w:szCs w:val="21"/>
        </w:rPr>
        <w:tab/>
        <w:t>应根据交付清单对所交接的设备、软件和文档等进行清点；</w:t>
      </w:r>
    </w:p>
    <w:p w14:paraId="48AB2B1C" w14:textId="77777777" w:rsidR="007E2A00" w:rsidRDefault="007E2A00" w:rsidP="007E2A00">
      <w:pPr>
        <w:pStyle w:val="affffb"/>
        <w:ind w:firstLine="420"/>
        <w:rPr>
          <w:szCs w:val="21"/>
        </w:rPr>
      </w:pPr>
      <w:r>
        <w:rPr>
          <w:rFonts w:hint="eastAsia"/>
          <w:szCs w:val="21"/>
        </w:rPr>
        <w:lastRenderedPageBreak/>
        <w:t>c)</w:t>
      </w:r>
      <w:r>
        <w:rPr>
          <w:rFonts w:hint="eastAsia"/>
          <w:szCs w:val="21"/>
        </w:rPr>
        <w:tab/>
        <w:t>应对负责运行维护的技术人员进行相应的技能培训；</w:t>
      </w:r>
    </w:p>
    <w:p w14:paraId="69A1A623" w14:textId="77777777" w:rsidR="007E2A00" w:rsidRDefault="007E2A00" w:rsidP="007E2A00">
      <w:pPr>
        <w:pStyle w:val="affffb"/>
        <w:ind w:firstLine="420"/>
        <w:rPr>
          <w:szCs w:val="21"/>
        </w:rPr>
      </w:pPr>
      <w:r>
        <w:rPr>
          <w:rFonts w:hint="eastAsia"/>
          <w:szCs w:val="21"/>
        </w:rPr>
        <w:t>d)</w:t>
      </w:r>
      <w:r>
        <w:rPr>
          <w:rFonts w:hint="eastAsia"/>
          <w:szCs w:val="21"/>
        </w:rPr>
        <w:tab/>
        <w:t>应提供建设过程中的文档和指导用户进行运行维护的文档。</w:t>
      </w:r>
    </w:p>
    <w:p w14:paraId="597B3A0A" w14:textId="72FF3697" w:rsidR="007E2A00" w:rsidRDefault="007E2A00" w:rsidP="007E2A00">
      <w:pPr>
        <w:pStyle w:val="afff0"/>
        <w:spacing w:before="156" w:after="156"/>
      </w:pPr>
      <w:r>
        <w:rPr>
          <w:rFonts w:hint="eastAsia"/>
        </w:rPr>
        <w:t>服务供应商选择</w:t>
      </w:r>
    </w:p>
    <w:p w14:paraId="5DE02705" w14:textId="77777777" w:rsidR="00E44A9D" w:rsidRDefault="00E44A9D" w:rsidP="00E44A9D">
      <w:pPr>
        <w:pStyle w:val="affffb"/>
        <w:ind w:firstLine="420"/>
      </w:pPr>
      <w:r>
        <w:rPr>
          <w:rFonts w:hint="eastAsia"/>
          <w:szCs w:val="21"/>
        </w:rPr>
        <w:t>服务供应商选择要求包括：</w:t>
      </w:r>
    </w:p>
    <w:p w14:paraId="7B45C8D9" w14:textId="0FFB3A0C" w:rsidR="00E44A9D" w:rsidRDefault="00E44A9D" w:rsidP="00E44A9D">
      <w:pPr>
        <w:pStyle w:val="afffffffffffd"/>
        <w:numPr>
          <w:ilvl w:val="0"/>
          <w:numId w:val="55"/>
        </w:numPr>
        <w:tabs>
          <w:tab w:val="clear" w:pos="1260"/>
          <w:tab w:val="left" w:pos="840"/>
        </w:tabs>
        <w:ind w:left="840"/>
        <w:rPr>
          <w:szCs w:val="21"/>
        </w:rPr>
      </w:pPr>
      <w:r>
        <w:rPr>
          <w:rFonts w:hint="eastAsia"/>
          <w:szCs w:val="21"/>
        </w:rPr>
        <w:t>应选择安全合规的设备、服务、工业互联网标识解析系统</w:t>
      </w:r>
      <w:r w:rsidR="00F014A1">
        <w:rPr>
          <w:rFonts w:hint="eastAsia"/>
          <w:szCs w:val="21"/>
        </w:rPr>
        <w:t>及软件</w:t>
      </w:r>
      <w:r>
        <w:rPr>
          <w:rFonts w:hint="eastAsia"/>
          <w:szCs w:val="21"/>
        </w:rPr>
        <w:t>供应商，其所提供的设备、平台系统等应为其所承载的业务提供相应的安全防护能力；</w:t>
      </w:r>
    </w:p>
    <w:p w14:paraId="3F372B76" w14:textId="77777777" w:rsidR="00E44A9D" w:rsidRDefault="00E44A9D" w:rsidP="00E44A9D">
      <w:pPr>
        <w:pStyle w:val="afffffffffffd"/>
        <w:numPr>
          <w:ilvl w:val="0"/>
          <w:numId w:val="55"/>
        </w:numPr>
        <w:tabs>
          <w:tab w:val="clear" w:pos="1260"/>
          <w:tab w:val="left" w:pos="840"/>
        </w:tabs>
        <w:ind w:left="840"/>
        <w:rPr>
          <w:szCs w:val="21"/>
        </w:rPr>
      </w:pPr>
      <w:r>
        <w:rPr>
          <w:rFonts w:hint="eastAsia"/>
          <w:szCs w:val="21"/>
        </w:rPr>
        <w:t>应在服务协议中规定具体服务内容和技术指标；</w:t>
      </w:r>
    </w:p>
    <w:p w14:paraId="428B26CF" w14:textId="2D2ED4F0" w:rsidR="00E44A9D" w:rsidRDefault="00E44A9D" w:rsidP="00E44A9D">
      <w:pPr>
        <w:pStyle w:val="afffffffffffd"/>
        <w:numPr>
          <w:ilvl w:val="0"/>
          <w:numId w:val="55"/>
        </w:numPr>
        <w:tabs>
          <w:tab w:val="clear" w:pos="1260"/>
          <w:tab w:val="left" w:pos="840"/>
        </w:tabs>
        <w:ind w:left="840"/>
        <w:rPr>
          <w:ins w:id="256" w:author="dong yue" w:date="2022-08-19T14:02:00Z"/>
          <w:szCs w:val="21"/>
        </w:rPr>
      </w:pPr>
      <w:r>
        <w:rPr>
          <w:rFonts w:hint="eastAsia"/>
          <w:szCs w:val="21"/>
        </w:rPr>
        <w:t>应在服务协议中规定供应商的权限与责任，包括管理范围、职责划分、访问授权、隐私保护、行为准则、违约责任等；</w:t>
      </w:r>
    </w:p>
    <w:p w14:paraId="78ABC583" w14:textId="6C5E66F3" w:rsidR="00BD6870" w:rsidRDefault="00BD6870" w:rsidP="00E44A9D">
      <w:pPr>
        <w:pStyle w:val="afffffffffffd"/>
        <w:numPr>
          <w:ilvl w:val="0"/>
          <w:numId w:val="55"/>
        </w:numPr>
        <w:tabs>
          <w:tab w:val="clear" w:pos="1260"/>
          <w:tab w:val="left" w:pos="840"/>
        </w:tabs>
        <w:ind w:left="840"/>
        <w:rPr>
          <w:szCs w:val="21"/>
        </w:rPr>
      </w:pPr>
      <w:moveToRangeStart w:id="257" w:author="dong yue" w:date="2022-08-19T14:02:00Z" w:name="move111810151"/>
      <w:moveTo w:id="258" w:author="dong yue" w:date="2022-08-19T14:02:00Z">
        <w:r w:rsidRPr="00BD6870">
          <w:rPr>
            <w:rFonts w:hint="eastAsia"/>
          </w:rPr>
          <w:t>应与选定的服务供应商签署保密协议，要求其不得泄露客户数据和业务系统的相关重要信息；</w:t>
        </w:r>
      </w:moveTo>
      <w:moveToRangeEnd w:id="257"/>
    </w:p>
    <w:p w14:paraId="6F5C9DFA" w14:textId="77777777" w:rsidR="00E44A9D" w:rsidRDefault="00E44A9D" w:rsidP="00E44A9D">
      <w:pPr>
        <w:pStyle w:val="afffffffffffd"/>
        <w:numPr>
          <w:ilvl w:val="0"/>
          <w:numId w:val="55"/>
        </w:numPr>
        <w:tabs>
          <w:tab w:val="clear" w:pos="1260"/>
          <w:tab w:val="left" w:pos="840"/>
        </w:tabs>
        <w:ind w:left="840"/>
        <w:rPr>
          <w:szCs w:val="21"/>
        </w:rPr>
      </w:pPr>
      <w:r>
        <w:rPr>
          <w:rFonts w:hint="eastAsia"/>
          <w:szCs w:val="21"/>
        </w:rPr>
        <w:t>应与选定的服务供应商签订相关协议，明确供应链各方需履行的安全相关义务；</w:t>
      </w:r>
    </w:p>
    <w:p w14:paraId="4F25644C" w14:textId="77777777" w:rsidR="00E44A9D" w:rsidRDefault="00E44A9D" w:rsidP="00E44A9D">
      <w:pPr>
        <w:pStyle w:val="afffffffffffd"/>
        <w:numPr>
          <w:ilvl w:val="0"/>
          <w:numId w:val="55"/>
        </w:numPr>
        <w:tabs>
          <w:tab w:val="clear" w:pos="1260"/>
          <w:tab w:val="left" w:pos="840"/>
        </w:tabs>
        <w:ind w:left="840"/>
        <w:rPr>
          <w:szCs w:val="21"/>
        </w:rPr>
      </w:pPr>
      <w:r>
        <w:rPr>
          <w:rFonts w:hint="eastAsia"/>
          <w:szCs w:val="21"/>
        </w:rPr>
        <w:t>应在服务协议中规定服务合约到期时，完整地返还客户信息，并承诺相关信息均已在云计算平台、工业互联网标识解析系统上清除；</w:t>
      </w:r>
    </w:p>
    <w:p w14:paraId="6885A7C6" w14:textId="77777777" w:rsidR="00E44A9D" w:rsidRDefault="00E44A9D" w:rsidP="00E44A9D">
      <w:pPr>
        <w:pStyle w:val="afffffffffffd"/>
        <w:numPr>
          <w:ilvl w:val="0"/>
          <w:numId w:val="55"/>
        </w:numPr>
        <w:tabs>
          <w:tab w:val="clear" w:pos="1260"/>
          <w:tab w:val="left" w:pos="840"/>
        </w:tabs>
        <w:ind w:left="840"/>
        <w:rPr>
          <w:szCs w:val="21"/>
        </w:rPr>
      </w:pPr>
      <w:r>
        <w:rPr>
          <w:rFonts w:hint="eastAsia"/>
          <w:szCs w:val="21"/>
        </w:rPr>
        <w:t>应确保供应链安全事件信息或威胁信息能够及时传达到客户；</w:t>
      </w:r>
    </w:p>
    <w:p w14:paraId="6A8253E8" w14:textId="77777777" w:rsidR="00E44A9D" w:rsidRDefault="00E44A9D" w:rsidP="00E44A9D">
      <w:pPr>
        <w:pStyle w:val="afffffffffffd"/>
        <w:numPr>
          <w:ilvl w:val="0"/>
          <w:numId w:val="55"/>
        </w:numPr>
        <w:tabs>
          <w:tab w:val="clear" w:pos="1260"/>
          <w:tab w:val="left" w:pos="840"/>
        </w:tabs>
        <w:ind w:left="840"/>
        <w:rPr>
          <w:szCs w:val="21"/>
        </w:rPr>
      </w:pPr>
      <w:r>
        <w:rPr>
          <w:rFonts w:hint="eastAsia"/>
          <w:szCs w:val="21"/>
        </w:rPr>
        <w:t>应确保外包运维服务商的选择符合国家的有关规定；</w:t>
      </w:r>
    </w:p>
    <w:p w14:paraId="24D9EA96" w14:textId="77777777" w:rsidR="00E44A9D" w:rsidRDefault="00E44A9D" w:rsidP="00E44A9D">
      <w:pPr>
        <w:pStyle w:val="afffffffffffd"/>
        <w:numPr>
          <w:ilvl w:val="0"/>
          <w:numId w:val="55"/>
        </w:numPr>
        <w:tabs>
          <w:tab w:val="clear" w:pos="1260"/>
          <w:tab w:val="left" w:pos="840"/>
        </w:tabs>
        <w:ind w:left="840"/>
        <w:rPr>
          <w:szCs w:val="21"/>
        </w:rPr>
      </w:pPr>
      <w:r>
        <w:rPr>
          <w:rFonts w:hint="eastAsia"/>
          <w:szCs w:val="21"/>
        </w:rPr>
        <w:t>应与选定的外包运维服务商签订相关的协议，明确约定外包运维的范围、工作内容。</w:t>
      </w:r>
    </w:p>
    <w:p w14:paraId="43DE2C53" w14:textId="737E7076" w:rsidR="007E2A00" w:rsidRDefault="00E44A9D" w:rsidP="00E44A9D">
      <w:pPr>
        <w:pStyle w:val="afff"/>
        <w:spacing w:before="156" w:after="156"/>
      </w:pPr>
      <w:r>
        <w:rPr>
          <w:rFonts w:hint="eastAsia"/>
        </w:rPr>
        <w:t>安全运维管理</w:t>
      </w:r>
    </w:p>
    <w:p w14:paraId="6802E51D" w14:textId="3A1A4D3C" w:rsidR="00E44A9D" w:rsidRDefault="00E44A9D" w:rsidP="00E44A9D">
      <w:pPr>
        <w:pStyle w:val="afff0"/>
        <w:spacing w:before="156" w:after="156"/>
      </w:pPr>
      <w:r>
        <w:rPr>
          <w:rFonts w:hint="eastAsia"/>
        </w:rPr>
        <w:t>环境管理</w:t>
      </w:r>
    </w:p>
    <w:p w14:paraId="1B3279AD" w14:textId="77777777" w:rsidR="00E44A9D" w:rsidRDefault="00E44A9D" w:rsidP="00E44A9D">
      <w:pPr>
        <w:pStyle w:val="affffb"/>
        <w:ind w:firstLine="420"/>
      </w:pPr>
      <w:r>
        <w:rPr>
          <w:rFonts w:hint="eastAsia"/>
          <w:szCs w:val="21"/>
        </w:rPr>
        <w:t>环境管理要求包括：</w:t>
      </w:r>
    </w:p>
    <w:p w14:paraId="7A72A56E" w14:textId="77777777" w:rsidR="00E44A9D" w:rsidRPr="007A4152" w:rsidRDefault="00E44A9D" w:rsidP="00E44A9D">
      <w:pPr>
        <w:numPr>
          <w:ilvl w:val="0"/>
          <w:numId w:val="56"/>
        </w:numPr>
        <w:adjustRightInd/>
        <w:spacing w:line="240" w:lineRule="auto"/>
        <w:rPr>
          <w:rFonts w:ascii="宋体"/>
          <w:kern w:val="0"/>
        </w:rPr>
      </w:pPr>
      <w:r w:rsidRPr="007A4152">
        <w:rPr>
          <w:rFonts w:ascii="宋体" w:hint="eastAsia"/>
          <w:kern w:val="0"/>
        </w:rPr>
        <w:t>应对机房的安全管理做出规定</w:t>
      </w:r>
      <w:r w:rsidRPr="007A4152">
        <w:rPr>
          <w:rFonts w:ascii="宋体"/>
          <w:kern w:val="0"/>
        </w:rPr>
        <w:t>,</w:t>
      </w:r>
      <w:r w:rsidRPr="007A4152">
        <w:rPr>
          <w:rFonts w:ascii="宋体" w:hint="eastAsia"/>
          <w:kern w:val="0"/>
        </w:rPr>
        <w:t>指定专门的部门或人员负责机房安全，对机房出入进行管理，定期对机房供配电、空调、温湿度控制、消防等设施进行维护管理；</w:t>
      </w:r>
    </w:p>
    <w:p w14:paraId="1B416706" w14:textId="77777777" w:rsidR="00E44A9D" w:rsidRPr="007A4152" w:rsidRDefault="00E44A9D" w:rsidP="00E44A9D">
      <w:pPr>
        <w:numPr>
          <w:ilvl w:val="0"/>
          <w:numId w:val="56"/>
        </w:numPr>
        <w:adjustRightInd/>
        <w:spacing w:line="240" w:lineRule="auto"/>
        <w:rPr>
          <w:rFonts w:ascii="宋体"/>
          <w:kern w:val="0"/>
        </w:rPr>
      </w:pPr>
      <w:r w:rsidRPr="007A4152">
        <w:rPr>
          <w:rFonts w:ascii="宋体" w:hint="eastAsia"/>
          <w:kern w:val="0"/>
        </w:rPr>
        <w:t>应不在标识解析计算服务及数据存放等区域接待来访人员。</w:t>
      </w:r>
    </w:p>
    <w:p w14:paraId="1E11D535" w14:textId="7877133A" w:rsidR="00E44A9D" w:rsidRDefault="00E44A9D" w:rsidP="00E44A9D">
      <w:pPr>
        <w:pStyle w:val="afff0"/>
        <w:spacing w:before="156" w:after="156"/>
      </w:pPr>
      <w:r>
        <w:rPr>
          <w:rFonts w:hint="eastAsia"/>
        </w:rPr>
        <w:t>资产管理</w:t>
      </w:r>
    </w:p>
    <w:p w14:paraId="5BE5A176" w14:textId="77777777" w:rsidR="00E44A9D" w:rsidRDefault="00E44A9D" w:rsidP="00E44A9D">
      <w:pPr>
        <w:pStyle w:val="affffb"/>
        <w:ind w:firstLine="420"/>
      </w:pPr>
      <w:r>
        <w:rPr>
          <w:rFonts w:hint="eastAsia"/>
          <w:szCs w:val="21"/>
        </w:rPr>
        <w:t>资产管理要求包括：</w:t>
      </w:r>
    </w:p>
    <w:p w14:paraId="13700E7A" w14:textId="72F833AF" w:rsidR="00E44A9D" w:rsidRPr="007A4152" w:rsidRDefault="00F014A1" w:rsidP="00E44A9D">
      <w:pPr>
        <w:numPr>
          <w:ilvl w:val="0"/>
          <w:numId w:val="57"/>
        </w:numPr>
        <w:adjustRightInd/>
        <w:spacing w:line="240" w:lineRule="auto"/>
        <w:rPr>
          <w:rFonts w:ascii="宋体"/>
          <w:kern w:val="0"/>
        </w:rPr>
      </w:pPr>
      <w:r w:rsidRPr="00F014A1">
        <w:rPr>
          <w:rFonts w:ascii="宋体" w:hint="eastAsia"/>
          <w:kern w:val="0"/>
        </w:rPr>
        <w:t>应清晰的识别</w:t>
      </w:r>
      <w:r>
        <w:rPr>
          <w:rFonts w:ascii="宋体" w:hint="eastAsia"/>
          <w:kern w:val="0"/>
        </w:rPr>
        <w:t>标识解析系统</w:t>
      </w:r>
      <w:r w:rsidRPr="00F014A1">
        <w:rPr>
          <w:rFonts w:ascii="宋体" w:hint="eastAsia"/>
          <w:kern w:val="0"/>
        </w:rPr>
        <w:t>所涉及的资产，编制并维护</w:t>
      </w:r>
      <w:r>
        <w:rPr>
          <w:rFonts w:ascii="宋体" w:hint="eastAsia"/>
          <w:kern w:val="0"/>
        </w:rPr>
        <w:t>标识解析系统</w:t>
      </w:r>
      <w:r w:rsidRPr="00F014A1">
        <w:rPr>
          <w:rFonts w:ascii="宋体" w:hint="eastAsia"/>
          <w:kern w:val="0"/>
        </w:rPr>
        <w:t>的核心资产清单。清单中应包括所有为从灾难中恢复而需要的资产，与</w:t>
      </w:r>
      <w:r>
        <w:rPr>
          <w:rFonts w:ascii="宋体" w:hint="eastAsia"/>
          <w:kern w:val="0"/>
        </w:rPr>
        <w:t>标识解析</w:t>
      </w:r>
      <w:r w:rsidRPr="00F014A1">
        <w:rPr>
          <w:rFonts w:ascii="宋体" w:hint="eastAsia"/>
          <w:kern w:val="0"/>
        </w:rPr>
        <w:t>系统相关的资产可能包括：信息资产、软件资产、物理资产、服务、人员、无形资产等</w:t>
      </w:r>
      <w:del w:id="259" w:author="dong yue" w:date="2022-08-19T13:30:00Z">
        <w:r w:rsidRPr="00F014A1" w:rsidDel="0016018F">
          <w:rPr>
            <w:rFonts w:ascii="宋体" w:hint="eastAsia"/>
            <w:kern w:val="0"/>
          </w:rPr>
          <w:delText>。</w:delText>
        </w:r>
      </w:del>
      <w:r w:rsidR="00E44A9D" w:rsidRPr="007A4152">
        <w:rPr>
          <w:rFonts w:ascii="宋体" w:hint="eastAsia"/>
          <w:kern w:val="0"/>
        </w:rPr>
        <w:t>；</w:t>
      </w:r>
    </w:p>
    <w:p w14:paraId="4CE8134B" w14:textId="168E2B42" w:rsidR="00E44A9D" w:rsidRPr="007A4152" w:rsidRDefault="00F014A1" w:rsidP="00E44A9D">
      <w:pPr>
        <w:numPr>
          <w:ilvl w:val="0"/>
          <w:numId w:val="57"/>
        </w:numPr>
        <w:adjustRightInd/>
        <w:spacing w:line="240" w:lineRule="auto"/>
        <w:rPr>
          <w:rFonts w:ascii="宋体"/>
          <w:kern w:val="0"/>
        </w:rPr>
      </w:pPr>
      <w:r w:rsidRPr="00F014A1">
        <w:rPr>
          <w:rFonts w:ascii="宋体" w:hint="eastAsia"/>
          <w:kern w:val="0"/>
        </w:rPr>
        <w:t>与</w:t>
      </w:r>
      <w:r>
        <w:rPr>
          <w:rFonts w:ascii="宋体" w:hint="eastAsia"/>
          <w:kern w:val="0"/>
        </w:rPr>
        <w:t>标识解析</w:t>
      </w:r>
      <w:r w:rsidRPr="00F014A1">
        <w:rPr>
          <w:rFonts w:ascii="宋体" w:hint="eastAsia"/>
          <w:kern w:val="0"/>
        </w:rPr>
        <w:t>系统有关的所有信息和资产均应指定部门和人员承担责任，资产责任人应</w:t>
      </w:r>
      <w:r w:rsidR="00E44A9D" w:rsidRPr="007A4152">
        <w:rPr>
          <w:rFonts w:ascii="宋体" w:hint="eastAsia"/>
          <w:kern w:val="0"/>
        </w:rPr>
        <w:t>应确保介质存放在安全的环境中，对各类介质进行控制和保护，实行存储环境专人管理，并根据存档介质的目录清单定期盘点；</w:t>
      </w:r>
    </w:p>
    <w:p w14:paraId="7E390E31" w14:textId="5961CFBB" w:rsidR="00E44A9D" w:rsidRPr="007A4152" w:rsidRDefault="00E44A9D" w:rsidP="00E44A9D">
      <w:pPr>
        <w:numPr>
          <w:ilvl w:val="0"/>
          <w:numId w:val="57"/>
        </w:numPr>
        <w:adjustRightInd/>
        <w:spacing w:line="240" w:lineRule="auto"/>
        <w:rPr>
          <w:rFonts w:ascii="宋体"/>
          <w:kern w:val="0"/>
        </w:rPr>
      </w:pPr>
      <w:r w:rsidRPr="007A4152">
        <w:rPr>
          <w:rFonts w:ascii="宋体" w:hint="eastAsia"/>
          <w:kern w:val="0"/>
        </w:rPr>
        <w:t>应对</w:t>
      </w:r>
      <w:r w:rsidR="00F014A1">
        <w:rPr>
          <w:rFonts w:ascii="宋体" w:hint="eastAsia"/>
          <w:kern w:val="0"/>
        </w:rPr>
        <w:t>标识解析系统相关的信息和资产</w:t>
      </w:r>
      <w:r w:rsidRPr="007A4152">
        <w:rPr>
          <w:rFonts w:ascii="宋体" w:hint="eastAsia"/>
          <w:kern w:val="0"/>
        </w:rPr>
        <w:t>在物理传输过程中的人员选择、打包、交付等情况进行控制，并</w:t>
      </w:r>
      <w:r w:rsidR="00CC6BF7">
        <w:rPr>
          <w:rFonts w:ascii="宋体" w:hint="eastAsia"/>
          <w:kern w:val="0"/>
        </w:rPr>
        <w:t>对</w:t>
      </w:r>
      <w:r w:rsidRPr="007A4152">
        <w:rPr>
          <w:rFonts w:ascii="宋体" w:hint="eastAsia"/>
          <w:kern w:val="0"/>
        </w:rPr>
        <w:t>归档和查询等进行登记记录；</w:t>
      </w:r>
    </w:p>
    <w:p w14:paraId="21B738B8" w14:textId="77777777" w:rsidR="00E44A9D" w:rsidRPr="007A4152" w:rsidRDefault="00E44A9D" w:rsidP="00E44A9D">
      <w:pPr>
        <w:numPr>
          <w:ilvl w:val="0"/>
          <w:numId w:val="57"/>
        </w:numPr>
        <w:adjustRightInd/>
        <w:spacing w:line="240" w:lineRule="auto"/>
        <w:rPr>
          <w:rFonts w:ascii="宋体"/>
          <w:kern w:val="0"/>
        </w:rPr>
      </w:pPr>
      <w:r w:rsidRPr="007A4152">
        <w:rPr>
          <w:rFonts w:ascii="宋体" w:hint="eastAsia"/>
          <w:kern w:val="0"/>
        </w:rPr>
        <w:t>应记录工业互联网标识解析系统相关设备的状态（包括外观、电量、指示灯等信息），对设备进行现场维护（除尘、充电、修理等）；</w:t>
      </w:r>
    </w:p>
    <w:p w14:paraId="0D079D93" w14:textId="64CC07B7" w:rsidR="00E44A9D" w:rsidRPr="007A4152" w:rsidDel="0016018F" w:rsidRDefault="00E44A9D" w:rsidP="00E44A9D">
      <w:pPr>
        <w:numPr>
          <w:ilvl w:val="0"/>
          <w:numId w:val="57"/>
        </w:numPr>
        <w:adjustRightInd/>
        <w:spacing w:line="240" w:lineRule="auto"/>
        <w:rPr>
          <w:del w:id="260" w:author="dong yue" w:date="2022-08-19T13:31:00Z"/>
          <w:rFonts w:ascii="宋体"/>
          <w:kern w:val="0"/>
        </w:rPr>
      </w:pPr>
      <w:del w:id="261" w:author="dong yue" w:date="2022-08-19T13:31:00Z">
        <w:r w:rsidRPr="007A4152" w:rsidDel="0016018F">
          <w:rPr>
            <w:rFonts w:ascii="宋体" w:hint="eastAsia"/>
            <w:kern w:val="0"/>
          </w:rPr>
          <w:delText>应对工业互联网标识解析系统部署环境的评估方法作出明确规定；</w:delText>
        </w:r>
      </w:del>
    </w:p>
    <w:p w14:paraId="7834C2C0" w14:textId="77777777" w:rsidR="00E44A9D" w:rsidRPr="007A4152" w:rsidRDefault="00E44A9D" w:rsidP="00E44A9D">
      <w:pPr>
        <w:numPr>
          <w:ilvl w:val="0"/>
          <w:numId w:val="57"/>
        </w:numPr>
        <w:adjustRightInd/>
        <w:spacing w:line="240" w:lineRule="auto"/>
        <w:rPr>
          <w:rFonts w:ascii="宋体"/>
          <w:kern w:val="0"/>
        </w:rPr>
      </w:pPr>
      <w:r w:rsidRPr="007A4152">
        <w:rPr>
          <w:rFonts w:ascii="宋体" w:hint="eastAsia"/>
          <w:kern w:val="0"/>
        </w:rPr>
        <w:t>应对工业互联网标识解析系统相关设备入库、存储、部署、携带、维修、丢失和报废等过程作出明确规定，并进行全程管理；</w:t>
      </w:r>
    </w:p>
    <w:p w14:paraId="3F9E4140" w14:textId="77777777" w:rsidR="00E44A9D" w:rsidRPr="007A4152" w:rsidRDefault="00E44A9D" w:rsidP="00E44A9D">
      <w:pPr>
        <w:numPr>
          <w:ilvl w:val="0"/>
          <w:numId w:val="57"/>
        </w:numPr>
        <w:adjustRightInd/>
        <w:spacing w:line="240" w:lineRule="auto"/>
        <w:rPr>
          <w:rFonts w:ascii="宋体"/>
          <w:kern w:val="0"/>
        </w:rPr>
      </w:pPr>
      <w:r w:rsidRPr="007A4152">
        <w:rPr>
          <w:rFonts w:ascii="宋体" w:hint="eastAsia"/>
          <w:kern w:val="0"/>
        </w:rPr>
        <w:t>应明确资产变更需求，变更前根据变更需求制定变更方案，变更方案经过评审、审批后方可实施。</w:t>
      </w:r>
    </w:p>
    <w:p w14:paraId="0B297FD9" w14:textId="5CA9AAD3" w:rsidR="00E44A9D" w:rsidRDefault="00E44A9D" w:rsidP="00E44A9D">
      <w:pPr>
        <w:pStyle w:val="afff0"/>
        <w:spacing w:before="156" w:after="156"/>
      </w:pPr>
      <w:r>
        <w:rPr>
          <w:rFonts w:hint="eastAsia"/>
        </w:rPr>
        <w:t>安全审计</w:t>
      </w:r>
    </w:p>
    <w:p w14:paraId="46065195" w14:textId="77777777" w:rsidR="00E44A9D" w:rsidRDefault="00E44A9D" w:rsidP="00E44A9D">
      <w:pPr>
        <w:pStyle w:val="affffb"/>
        <w:ind w:firstLine="420"/>
      </w:pPr>
      <w:r>
        <w:rPr>
          <w:rFonts w:hint="eastAsia"/>
          <w:szCs w:val="21"/>
        </w:rPr>
        <w:lastRenderedPageBreak/>
        <w:t>安全审计要求包括：</w:t>
      </w:r>
    </w:p>
    <w:p w14:paraId="7B74ADC6" w14:textId="5FF75389" w:rsidR="00E44A9D" w:rsidRDefault="00E44A9D" w:rsidP="00E44A9D">
      <w:pPr>
        <w:numPr>
          <w:ilvl w:val="0"/>
          <w:numId w:val="58"/>
        </w:numPr>
        <w:adjustRightInd/>
        <w:spacing w:line="240" w:lineRule="auto"/>
        <w:rPr>
          <w:rFonts w:ascii="宋体"/>
          <w:kern w:val="0"/>
        </w:rPr>
      </w:pPr>
      <w:r>
        <w:rPr>
          <w:rFonts w:ascii="宋体" w:hint="eastAsia"/>
          <w:kern w:val="0"/>
        </w:rPr>
        <w:t>应对标识解析业务系统、安全设备等启用安全审计功能，对工作人员及企业用户（如托管企业用户等）、个人用户行为和重要安全事件进行审计；审计记录应包括事件（如注册、解析等服务事件）的日期和时间、用户、事件类型、事件是否成功及其他与审计相关的信息；</w:t>
      </w:r>
    </w:p>
    <w:p w14:paraId="463B6D4E" w14:textId="77777777" w:rsidR="00E44A9D" w:rsidRDefault="00E44A9D" w:rsidP="00E44A9D">
      <w:pPr>
        <w:numPr>
          <w:ilvl w:val="0"/>
          <w:numId w:val="58"/>
        </w:numPr>
        <w:adjustRightInd/>
        <w:spacing w:line="240" w:lineRule="auto"/>
        <w:rPr>
          <w:rFonts w:ascii="宋体"/>
          <w:kern w:val="0"/>
        </w:rPr>
      </w:pPr>
      <w:r>
        <w:rPr>
          <w:rFonts w:ascii="宋体"/>
          <w:kern w:val="0"/>
        </w:rPr>
        <w:t>应对审计记录进行保护，定期备份，避免受到未预期的删除、修改或覆盖等；</w:t>
      </w:r>
      <w:r>
        <w:rPr>
          <w:rFonts w:ascii="宋体" w:hint="eastAsia"/>
          <w:kern w:val="0"/>
        </w:rPr>
        <w:t>审计记录中应避免明文记录敏感数据，如用户口令等；</w:t>
      </w:r>
    </w:p>
    <w:p w14:paraId="70DD2439" w14:textId="524EDA78" w:rsidR="00E44A9D" w:rsidRDefault="00E44A9D" w:rsidP="00E44A9D">
      <w:pPr>
        <w:numPr>
          <w:ilvl w:val="0"/>
          <w:numId w:val="58"/>
        </w:numPr>
        <w:adjustRightInd/>
        <w:spacing w:line="240" w:lineRule="auto"/>
        <w:rPr>
          <w:rFonts w:ascii="宋体"/>
          <w:kern w:val="0"/>
        </w:rPr>
      </w:pPr>
      <w:r>
        <w:rPr>
          <w:rFonts w:ascii="宋体" w:hint="eastAsia"/>
          <w:kern w:val="0"/>
        </w:rPr>
        <w:t>依法记录并留存</w:t>
      </w:r>
      <w:r w:rsidRPr="00932346">
        <w:rPr>
          <w:rFonts w:ascii="宋体" w:hint="eastAsia"/>
          <w:kern w:val="0"/>
        </w:rPr>
        <w:t>标识注册日志、标识解析日志、维护日志</w:t>
      </w:r>
      <w:r w:rsidR="00864CF5" w:rsidRPr="00932346">
        <w:rPr>
          <w:rFonts w:ascii="宋体" w:hint="eastAsia"/>
          <w:kern w:val="0"/>
        </w:rPr>
        <w:t>等</w:t>
      </w:r>
      <w:r w:rsidR="00340C28" w:rsidRPr="00932346">
        <w:rPr>
          <w:rFonts w:ascii="宋体" w:hint="eastAsia"/>
          <w:kern w:val="0"/>
        </w:rPr>
        <w:t>网络日志</w:t>
      </w:r>
      <w:r w:rsidRPr="00932346">
        <w:rPr>
          <w:rFonts w:ascii="宋体" w:hint="eastAsia"/>
          <w:kern w:val="0"/>
        </w:rPr>
        <w:t>，</w:t>
      </w:r>
      <w:r>
        <w:rPr>
          <w:rFonts w:ascii="宋体" w:hint="eastAsia"/>
          <w:kern w:val="0"/>
        </w:rPr>
        <w:t>日志留存时长不少于六个月</w:t>
      </w:r>
      <w:r>
        <w:rPr>
          <w:rFonts w:ascii="宋体"/>
          <w:kern w:val="0"/>
        </w:rPr>
        <w:t>。</w:t>
      </w:r>
    </w:p>
    <w:p w14:paraId="740B553D" w14:textId="041ED632" w:rsidR="00E44A9D" w:rsidRDefault="00E44A9D" w:rsidP="00E44A9D">
      <w:pPr>
        <w:pStyle w:val="afff0"/>
        <w:spacing w:before="156" w:after="156"/>
      </w:pPr>
      <w:r>
        <w:rPr>
          <w:rFonts w:hint="eastAsia"/>
        </w:rPr>
        <w:t>配置管理</w:t>
      </w:r>
    </w:p>
    <w:p w14:paraId="64344C4F" w14:textId="77777777" w:rsidR="00E44A9D" w:rsidRDefault="00E44A9D" w:rsidP="00E44A9D">
      <w:pPr>
        <w:pStyle w:val="affffb"/>
        <w:ind w:firstLine="420"/>
      </w:pPr>
      <w:r>
        <w:rPr>
          <w:rFonts w:hint="eastAsia"/>
        </w:rPr>
        <w:t>配置管理要求包括：</w:t>
      </w:r>
    </w:p>
    <w:p w14:paraId="45606FC1" w14:textId="77777777" w:rsidR="00E44A9D" w:rsidRDefault="00E44A9D" w:rsidP="00E44A9D">
      <w:pPr>
        <w:pStyle w:val="afffffffffffd"/>
        <w:numPr>
          <w:ilvl w:val="0"/>
          <w:numId w:val="59"/>
        </w:numPr>
        <w:tabs>
          <w:tab w:val="clear" w:pos="1260"/>
          <w:tab w:val="left" w:pos="840"/>
        </w:tabs>
        <w:ind w:left="840"/>
        <w:rPr>
          <w:szCs w:val="21"/>
        </w:rPr>
      </w:pPr>
      <w:r>
        <w:rPr>
          <w:rFonts w:hint="eastAsia"/>
          <w:szCs w:val="21"/>
        </w:rPr>
        <w:t>应记录和保存基本配置信息，包括网络拓扑结构、各个设备安装的软件组件、软件组件的版本和补丁信息、各个设备或软件组件的配置参数等；</w:t>
      </w:r>
    </w:p>
    <w:p w14:paraId="1FAC1F06" w14:textId="5196399E" w:rsidR="00E44A9D" w:rsidRDefault="00E44A9D" w:rsidP="00E44A9D">
      <w:pPr>
        <w:pStyle w:val="afffffffffffd"/>
        <w:numPr>
          <w:ilvl w:val="0"/>
          <w:numId w:val="59"/>
        </w:numPr>
        <w:tabs>
          <w:tab w:val="clear" w:pos="1260"/>
          <w:tab w:val="left" w:pos="840"/>
        </w:tabs>
        <w:ind w:left="840"/>
        <w:rPr>
          <w:szCs w:val="21"/>
        </w:rPr>
      </w:pPr>
      <w:r>
        <w:rPr>
          <w:rFonts w:hint="eastAsia"/>
          <w:szCs w:val="21"/>
        </w:rPr>
        <w:t>应根据</w:t>
      </w:r>
      <w:r w:rsidR="004A4212">
        <w:rPr>
          <w:rFonts w:hint="eastAsia"/>
          <w:szCs w:val="21"/>
        </w:rPr>
        <w:t>监管部门及</w:t>
      </w:r>
      <w:r>
        <w:rPr>
          <w:rFonts w:hint="eastAsia"/>
          <w:szCs w:val="21"/>
        </w:rPr>
        <w:t>电信管理机构要求，配置监管数据的上报接口。</w:t>
      </w:r>
    </w:p>
    <w:p w14:paraId="0B2D3BDE" w14:textId="72C96AE6" w:rsidR="004A4212" w:rsidRDefault="004A4212" w:rsidP="004A4212">
      <w:pPr>
        <w:pStyle w:val="afff0"/>
        <w:spacing w:before="156" w:after="156"/>
      </w:pPr>
      <w:r>
        <w:rPr>
          <w:rFonts w:hint="eastAsia"/>
        </w:rPr>
        <w:t>连续性管理</w:t>
      </w:r>
    </w:p>
    <w:p w14:paraId="3416E800" w14:textId="732625B8" w:rsidR="004A4212" w:rsidRPr="00941500" w:rsidRDefault="004A4212" w:rsidP="004A4212">
      <w:pPr>
        <w:pStyle w:val="affffb"/>
        <w:ind w:firstLine="420"/>
        <w:rPr>
          <w:rPrChange w:id="262" w:author="dong yue" w:date="2022-08-19T09:54:00Z">
            <w:rPr>
              <w:highlight w:val="yellow"/>
            </w:rPr>
          </w:rPrChange>
        </w:rPr>
      </w:pPr>
      <w:r w:rsidRPr="00941500">
        <w:rPr>
          <w:rFonts w:hint="eastAsia"/>
          <w:rPrChange w:id="263" w:author="dong yue" w:date="2022-08-19T09:54:00Z">
            <w:rPr>
              <w:rFonts w:hint="eastAsia"/>
              <w:highlight w:val="yellow"/>
            </w:rPr>
          </w:rPrChange>
        </w:rPr>
        <w:t>连续性管理要求包括：</w:t>
      </w:r>
    </w:p>
    <w:p w14:paraId="1981F92F" w14:textId="283423E6" w:rsidR="004A4212" w:rsidRPr="00941500" w:rsidRDefault="004A4212" w:rsidP="004A4212">
      <w:pPr>
        <w:pStyle w:val="af5"/>
        <w:numPr>
          <w:ilvl w:val="0"/>
          <w:numId w:val="137"/>
        </w:numPr>
        <w:rPr>
          <w:rPrChange w:id="264" w:author="dong yue" w:date="2022-08-19T09:54:00Z">
            <w:rPr>
              <w:highlight w:val="yellow"/>
            </w:rPr>
          </w:rPrChange>
        </w:rPr>
      </w:pPr>
      <w:r w:rsidRPr="00941500">
        <w:rPr>
          <w:rFonts w:hint="eastAsia"/>
          <w:rPrChange w:id="265" w:author="dong yue" w:date="2022-08-19T09:54:00Z">
            <w:rPr>
              <w:rFonts w:hint="eastAsia"/>
              <w:highlight w:val="yellow"/>
            </w:rPr>
          </w:rPrChange>
        </w:rPr>
        <w:t>应为标识解析系统制定一个解析服务连续性管理的过程，识别可能引起解析服务中断的事态以及这种事态发生的概率；</w:t>
      </w:r>
    </w:p>
    <w:p w14:paraId="735200F9" w14:textId="7AF23386" w:rsidR="004A4212" w:rsidRPr="00941500" w:rsidRDefault="004A4212" w:rsidP="00306508">
      <w:pPr>
        <w:pStyle w:val="af5"/>
        <w:numPr>
          <w:ilvl w:val="0"/>
          <w:numId w:val="137"/>
        </w:numPr>
        <w:rPr>
          <w:rPrChange w:id="266" w:author="dong yue" w:date="2022-08-19T09:54:00Z">
            <w:rPr>
              <w:highlight w:val="yellow"/>
            </w:rPr>
          </w:rPrChange>
        </w:rPr>
      </w:pPr>
      <w:r w:rsidRPr="00941500">
        <w:rPr>
          <w:rFonts w:hint="eastAsia"/>
          <w:rPrChange w:id="267" w:author="dong yue" w:date="2022-08-19T09:54:00Z">
            <w:rPr>
              <w:rFonts w:hint="eastAsia"/>
              <w:highlight w:val="yellow"/>
            </w:rPr>
          </w:rPrChange>
        </w:rPr>
        <w:t>应为标识解析系统制定一个解析服务连续性计划，来保持域名解析服务的可用性，在解析服务中断的情况下能够在要求的时间内恢复系统的服务。</w:t>
      </w:r>
    </w:p>
    <w:p w14:paraId="2E0C0166" w14:textId="631FF509" w:rsidR="00E44A9D" w:rsidRDefault="00E44A9D" w:rsidP="00E44A9D">
      <w:pPr>
        <w:pStyle w:val="afff0"/>
        <w:spacing w:before="156" w:after="156"/>
      </w:pPr>
      <w:r>
        <w:rPr>
          <w:rFonts w:hint="eastAsia"/>
        </w:rPr>
        <w:t>安全事件</w:t>
      </w:r>
      <w:r w:rsidR="004A4212">
        <w:rPr>
          <w:rFonts w:hint="eastAsia"/>
        </w:rPr>
        <w:t>及应急管理</w:t>
      </w:r>
    </w:p>
    <w:p w14:paraId="61D99538" w14:textId="77777777" w:rsidR="00E44A9D" w:rsidRDefault="00E44A9D" w:rsidP="00E44A9D">
      <w:pPr>
        <w:pStyle w:val="affffb"/>
        <w:ind w:firstLine="420"/>
      </w:pPr>
      <w:r>
        <w:rPr>
          <w:rFonts w:hint="eastAsia"/>
        </w:rPr>
        <w:t>安全事件处置要求包括：</w:t>
      </w:r>
    </w:p>
    <w:p w14:paraId="733E6AA5" w14:textId="77777777" w:rsidR="00E44A9D" w:rsidRDefault="00E44A9D" w:rsidP="00E44A9D">
      <w:pPr>
        <w:numPr>
          <w:ilvl w:val="0"/>
          <w:numId w:val="60"/>
        </w:numPr>
        <w:adjustRightInd/>
        <w:spacing w:line="240" w:lineRule="auto"/>
        <w:rPr>
          <w:rFonts w:ascii="宋体"/>
          <w:kern w:val="0"/>
        </w:rPr>
      </w:pPr>
      <w:r>
        <w:rPr>
          <w:rFonts w:ascii="宋体"/>
          <w:kern w:val="0"/>
        </w:rPr>
        <w:t>应及时向工业互联网安全主管部门报告所发现的安全弱点和可疑事件；</w:t>
      </w:r>
    </w:p>
    <w:p w14:paraId="3C8E2BF6" w14:textId="77777777" w:rsidR="00E44A9D" w:rsidRDefault="00E44A9D" w:rsidP="00E44A9D">
      <w:pPr>
        <w:numPr>
          <w:ilvl w:val="0"/>
          <w:numId w:val="60"/>
        </w:numPr>
        <w:adjustRightInd/>
        <w:spacing w:line="240" w:lineRule="auto"/>
        <w:rPr>
          <w:rFonts w:ascii="宋体"/>
          <w:kern w:val="0"/>
        </w:rPr>
      </w:pPr>
      <w:r>
        <w:rPr>
          <w:rFonts w:ascii="宋体"/>
          <w:kern w:val="0"/>
        </w:rPr>
        <w:t>应明确安全事件的报告和处置流程</w:t>
      </w:r>
      <w:r>
        <w:rPr>
          <w:rFonts w:ascii="宋体" w:hint="eastAsia"/>
          <w:kern w:val="0"/>
        </w:rPr>
        <w:t>，</w:t>
      </w:r>
      <w:r>
        <w:rPr>
          <w:rFonts w:ascii="宋体"/>
          <w:kern w:val="0"/>
        </w:rPr>
        <w:t>制定安全事件报告和处置管理制度；</w:t>
      </w:r>
    </w:p>
    <w:p w14:paraId="35394520" w14:textId="5C083395" w:rsidR="00E44A9D" w:rsidRDefault="00E44A9D" w:rsidP="00E44A9D">
      <w:pPr>
        <w:numPr>
          <w:ilvl w:val="0"/>
          <w:numId w:val="60"/>
        </w:numPr>
        <w:adjustRightInd/>
        <w:spacing w:line="240" w:lineRule="auto"/>
        <w:rPr>
          <w:rFonts w:ascii="宋体"/>
          <w:kern w:val="0"/>
        </w:rPr>
      </w:pPr>
      <w:r>
        <w:rPr>
          <w:rFonts w:ascii="宋体"/>
          <w:kern w:val="0"/>
        </w:rPr>
        <w:t>应在安全事件报告和响应处理过程中，分析和鉴定事件产生的原因，收集证据，记录处理过程，总结经验教训</w:t>
      </w:r>
      <w:r w:rsidR="00783A24">
        <w:rPr>
          <w:rFonts w:ascii="宋体" w:hint="eastAsia"/>
          <w:kern w:val="0"/>
        </w:rPr>
        <w:t>；</w:t>
      </w:r>
    </w:p>
    <w:p w14:paraId="1D0A0097" w14:textId="633E2DC3" w:rsidR="00783A24" w:rsidRDefault="00783A24" w:rsidP="00E44A9D">
      <w:pPr>
        <w:numPr>
          <w:ilvl w:val="0"/>
          <w:numId w:val="60"/>
        </w:numPr>
        <w:adjustRightInd/>
        <w:spacing w:line="240" w:lineRule="auto"/>
        <w:rPr>
          <w:rFonts w:ascii="宋体"/>
          <w:kern w:val="0"/>
        </w:rPr>
      </w:pPr>
      <w:r>
        <w:rPr>
          <w:rFonts w:ascii="宋体"/>
          <w:kern w:val="0"/>
        </w:rPr>
        <w:t>应制定网络安全事件应急预案，包括</w:t>
      </w:r>
      <w:r>
        <w:rPr>
          <w:rFonts w:ascii="宋体" w:hint="eastAsia"/>
          <w:kern w:val="0"/>
        </w:rPr>
        <w:t>应急处理流程、系统恢复流程等</w:t>
      </w:r>
      <w:r>
        <w:rPr>
          <w:rFonts w:ascii="宋体"/>
          <w:kern w:val="0"/>
        </w:rPr>
        <w:t>内容，并根据实际情况适时进行评估和修订，原则上每年进行一次评估和修订；</w:t>
      </w:r>
    </w:p>
    <w:p w14:paraId="6C61B6D8" w14:textId="1E972C86" w:rsidR="00E44A9D" w:rsidRDefault="00803343" w:rsidP="00306508">
      <w:pPr>
        <w:numPr>
          <w:ilvl w:val="0"/>
          <w:numId w:val="60"/>
        </w:numPr>
        <w:adjustRightInd/>
        <w:spacing w:line="240" w:lineRule="auto"/>
        <w:rPr>
          <w:rFonts w:ascii="宋体"/>
          <w:kern w:val="0"/>
        </w:rPr>
      </w:pPr>
      <w:ins w:id="268" w:author="dong yue" w:date="2022-08-19T13:38:00Z">
        <w:r w:rsidRPr="00803343">
          <w:rPr>
            <w:rFonts w:ascii="宋体" w:hint="eastAsia"/>
            <w:kern w:val="0"/>
          </w:rPr>
          <w:t>应定期开展网络安全事件应急预案宣贯培训及应急演练，确保相关人员熟悉应急预案。</w:t>
        </w:r>
      </w:ins>
      <w:del w:id="269" w:author="dong yue" w:date="2022-08-19T13:38:00Z">
        <w:r w:rsidR="00783A24" w:rsidDel="00803343">
          <w:rPr>
            <w:rFonts w:ascii="宋体"/>
            <w:kern w:val="0"/>
          </w:rPr>
          <w:delText>应</w:delText>
        </w:r>
        <w:r w:rsidR="00783A24" w:rsidDel="00803343">
          <w:rPr>
            <w:rFonts w:ascii="宋体" w:hint="eastAsia"/>
            <w:kern w:val="0"/>
          </w:rPr>
          <w:delText>定期开展</w:delText>
        </w:r>
        <w:r w:rsidR="00783A24" w:rsidDel="00803343">
          <w:rPr>
            <w:rFonts w:ascii="宋体"/>
            <w:kern w:val="0"/>
          </w:rPr>
          <w:delText>网络安全事件应急预案宣贯培训，确保相关人员熟悉应急预案</w:delText>
        </w:r>
        <w:r w:rsidR="00783A24" w:rsidDel="00803343">
          <w:rPr>
            <w:rFonts w:ascii="宋体" w:hint="eastAsia"/>
            <w:kern w:val="0"/>
          </w:rPr>
          <w:delText>，并进行应急预案的演练。</w:delText>
        </w:r>
      </w:del>
    </w:p>
    <w:p w14:paraId="7AD5F3C0" w14:textId="594026C2" w:rsidR="00E44A9D" w:rsidRPr="00803343" w:rsidRDefault="00E44A9D" w:rsidP="00E44A9D">
      <w:pPr>
        <w:pStyle w:val="affe"/>
        <w:spacing w:before="156" w:after="156"/>
        <w:rPr>
          <w:rPrChange w:id="270" w:author="dong yue" w:date="2022-08-19T13:38:00Z">
            <w:rPr>
              <w:highlight w:val="yellow"/>
            </w:rPr>
          </w:rPrChange>
        </w:rPr>
      </w:pPr>
      <w:bookmarkStart w:id="271" w:name="_Toc102814347"/>
      <w:r w:rsidRPr="00803343">
        <w:rPr>
          <w:rFonts w:hint="eastAsia"/>
          <w:rPrChange w:id="272" w:author="dong yue" w:date="2022-08-19T13:38:00Z">
            <w:rPr>
              <w:rFonts w:hint="eastAsia"/>
              <w:highlight w:val="yellow"/>
            </w:rPr>
          </w:rPrChange>
        </w:rPr>
        <w:t>物理和环境安全</w:t>
      </w:r>
      <w:bookmarkEnd w:id="271"/>
    </w:p>
    <w:p w14:paraId="016D7674" w14:textId="3A71A154" w:rsidR="00E44A9D" w:rsidRDefault="00821526" w:rsidP="00821526">
      <w:pPr>
        <w:pStyle w:val="afff"/>
        <w:spacing w:before="156" w:after="156"/>
      </w:pPr>
      <w:r>
        <w:rPr>
          <w:rFonts w:hint="eastAsia"/>
        </w:rPr>
        <w:t>物理位置选择</w:t>
      </w:r>
    </w:p>
    <w:p w14:paraId="2BC38A9F" w14:textId="77777777" w:rsidR="00821526" w:rsidRDefault="00821526" w:rsidP="00821526">
      <w:pPr>
        <w:pStyle w:val="affffb"/>
        <w:ind w:firstLine="420"/>
      </w:pPr>
      <w:r>
        <w:rPr>
          <w:rFonts w:hint="eastAsia"/>
        </w:rPr>
        <w:t>物理位置选择要求包括：</w:t>
      </w:r>
    </w:p>
    <w:p w14:paraId="07A9C08B" w14:textId="77777777" w:rsidR="00821526" w:rsidRDefault="00821526" w:rsidP="00821526">
      <w:pPr>
        <w:numPr>
          <w:ilvl w:val="0"/>
          <w:numId w:val="62"/>
        </w:numPr>
        <w:adjustRightInd/>
        <w:spacing w:line="240" w:lineRule="auto"/>
        <w:rPr>
          <w:rFonts w:ascii="宋体"/>
          <w:kern w:val="0"/>
        </w:rPr>
      </w:pPr>
      <w:r>
        <w:rPr>
          <w:rFonts w:ascii="宋体" w:hAnsi="宋体"/>
          <w:color w:val="000008"/>
        </w:rPr>
        <w:t>机房场地</w:t>
      </w:r>
      <w:r>
        <w:rPr>
          <w:rFonts w:ascii="宋体" w:hAnsi="宋体" w:hint="eastAsia"/>
          <w:color w:val="000008"/>
        </w:rPr>
        <w:t>及工业互联网标识解析相关</w:t>
      </w:r>
      <w:r>
        <w:rPr>
          <w:rFonts w:ascii="宋体" w:hAnsi="宋体"/>
          <w:color w:val="000008"/>
        </w:rPr>
        <w:t>设备</w:t>
      </w:r>
      <w:r>
        <w:rPr>
          <w:rFonts w:ascii="宋体" w:hAnsi="宋体" w:hint="eastAsia"/>
          <w:color w:val="000008"/>
        </w:rPr>
        <w:t>放置场地</w:t>
      </w:r>
      <w:r>
        <w:rPr>
          <w:rFonts w:ascii="宋体" w:hAnsi="宋体"/>
          <w:color w:val="000008"/>
        </w:rPr>
        <w:t>应选择在具有防震、防风和防雨等能力的建筑内；</w:t>
      </w:r>
    </w:p>
    <w:p w14:paraId="164C529D" w14:textId="19F5AF54" w:rsidR="00821526" w:rsidRPr="00661135" w:rsidRDefault="00661135" w:rsidP="00661135">
      <w:pPr>
        <w:pStyle w:val="affffffffffff"/>
        <w:numPr>
          <w:ilvl w:val="0"/>
          <w:numId w:val="62"/>
        </w:numPr>
        <w:ind w:firstLineChars="0"/>
        <w:rPr>
          <w:rFonts w:ascii="宋体" w:hAnsi="宋体"/>
          <w:color w:val="000008"/>
        </w:rPr>
      </w:pPr>
      <w:r w:rsidRPr="00661135">
        <w:rPr>
          <w:rFonts w:ascii="宋体" w:hAnsi="宋体" w:hint="eastAsia"/>
          <w:color w:val="000008"/>
        </w:rPr>
        <w:t>机房场地及工业互联网标识解析相关设备放置场地应避免设在建筑物的顶层或地下室，否则应加强防水和防潮措施。</w:t>
      </w:r>
    </w:p>
    <w:p w14:paraId="3446EF3B" w14:textId="10F00FC2" w:rsidR="00821526" w:rsidRDefault="00821526" w:rsidP="00821526">
      <w:pPr>
        <w:pStyle w:val="afff"/>
        <w:spacing w:before="156" w:after="156"/>
      </w:pPr>
      <w:r>
        <w:rPr>
          <w:rFonts w:hint="eastAsia"/>
        </w:rPr>
        <w:t>物理访问控制</w:t>
      </w:r>
    </w:p>
    <w:p w14:paraId="7953B7BB" w14:textId="77777777" w:rsidR="00821526" w:rsidRDefault="00821526" w:rsidP="00821526">
      <w:pPr>
        <w:pStyle w:val="affffb"/>
        <w:ind w:firstLine="420"/>
      </w:pPr>
      <w:r>
        <w:rPr>
          <w:rFonts w:hint="eastAsia"/>
          <w:szCs w:val="21"/>
        </w:rPr>
        <w:t>物理访问控制要求包括：</w:t>
      </w:r>
    </w:p>
    <w:p w14:paraId="5AD6D895" w14:textId="77777777" w:rsidR="00661135" w:rsidRPr="00661135" w:rsidRDefault="00661135" w:rsidP="00661135">
      <w:pPr>
        <w:numPr>
          <w:ilvl w:val="0"/>
          <w:numId w:val="63"/>
        </w:numPr>
        <w:adjustRightInd/>
        <w:spacing w:line="240" w:lineRule="auto"/>
        <w:rPr>
          <w:rFonts w:ascii="宋体" w:hAnsi="宋体"/>
          <w:color w:val="000008"/>
        </w:rPr>
      </w:pPr>
      <w:r w:rsidRPr="00661135">
        <w:rPr>
          <w:rFonts w:ascii="宋体" w:hAnsi="宋体" w:hint="eastAsia"/>
          <w:color w:val="000008"/>
        </w:rPr>
        <w:lastRenderedPageBreak/>
        <w:t>机房及工业互联网标识解析系统相关设备放置场地出入口应安排专人值守或配置电子门禁系统，控制、鉴别和记录进入的人员；</w:t>
      </w:r>
    </w:p>
    <w:p w14:paraId="293D12D7" w14:textId="2600ECEC" w:rsidR="00821526" w:rsidRPr="007A4152" w:rsidRDefault="00661135" w:rsidP="00661135">
      <w:pPr>
        <w:numPr>
          <w:ilvl w:val="0"/>
          <w:numId w:val="63"/>
        </w:numPr>
        <w:adjustRightInd/>
        <w:spacing w:line="240" w:lineRule="auto"/>
        <w:rPr>
          <w:rFonts w:ascii="宋体" w:hAnsi="宋体"/>
          <w:color w:val="000008"/>
        </w:rPr>
      </w:pPr>
      <w:r w:rsidRPr="00661135">
        <w:rPr>
          <w:rFonts w:ascii="宋体" w:hAnsi="宋体" w:hint="eastAsia"/>
          <w:color w:val="000008"/>
        </w:rPr>
        <w:t>工业互联网标识解析系统的重要服务器、数据库等设备所在区域宜采取视频监控等手段</w:t>
      </w:r>
      <w:r>
        <w:rPr>
          <w:rFonts w:ascii="宋体" w:hAnsi="宋体" w:hint="eastAsia"/>
          <w:color w:val="000008"/>
        </w:rPr>
        <w:t>。</w:t>
      </w:r>
    </w:p>
    <w:p w14:paraId="6499344E" w14:textId="06F774CC" w:rsidR="00821526" w:rsidRDefault="00821526" w:rsidP="00821526">
      <w:pPr>
        <w:pStyle w:val="afff"/>
        <w:spacing w:before="156" w:after="156"/>
      </w:pPr>
      <w:r>
        <w:rPr>
          <w:rFonts w:hint="eastAsia"/>
        </w:rPr>
        <w:t>防盗窃和防破坏</w:t>
      </w:r>
    </w:p>
    <w:p w14:paraId="1B36FACC" w14:textId="77777777" w:rsidR="00821526" w:rsidRDefault="00821526" w:rsidP="00821526">
      <w:pPr>
        <w:pStyle w:val="affffb"/>
        <w:ind w:firstLine="420"/>
      </w:pPr>
      <w:r>
        <w:rPr>
          <w:rFonts w:hint="eastAsia"/>
          <w:szCs w:val="21"/>
        </w:rPr>
        <w:t>防盗窃和防破坏要求包括：</w:t>
      </w:r>
    </w:p>
    <w:p w14:paraId="27402E84" w14:textId="77777777" w:rsidR="00821526" w:rsidRPr="00821526" w:rsidRDefault="00821526" w:rsidP="00821526">
      <w:pPr>
        <w:pStyle w:val="af5"/>
        <w:numPr>
          <w:ilvl w:val="0"/>
          <w:numId w:val="64"/>
        </w:numPr>
        <w:rPr>
          <w:b/>
        </w:rPr>
      </w:pPr>
      <w:r>
        <w:rPr>
          <w:rFonts w:hint="eastAsia"/>
        </w:rPr>
        <w:t>应将设备或主要部件进行固定，并设置明显的不易除去的标记；</w:t>
      </w:r>
    </w:p>
    <w:p w14:paraId="64453F97" w14:textId="77777777" w:rsidR="00821526" w:rsidRDefault="00821526" w:rsidP="00821526">
      <w:pPr>
        <w:pStyle w:val="af5"/>
      </w:pPr>
      <w:r>
        <w:rPr>
          <w:rFonts w:hint="eastAsia"/>
        </w:rPr>
        <w:t>应将通信线缆铺设在隐蔽安全处，可铺设</w:t>
      </w:r>
      <w:r>
        <w:t>在地下或管道中</w:t>
      </w:r>
      <w:r>
        <w:rPr>
          <w:rFonts w:hint="eastAsia"/>
        </w:rPr>
        <w:t>；</w:t>
      </w:r>
    </w:p>
    <w:p w14:paraId="4FA56231" w14:textId="77777777" w:rsidR="00821526" w:rsidRDefault="00821526" w:rsidP="00821526">
      <w:pPr>
        <w:pStyle w:val="af5"/>
      </w:pPr>
      <w:r>
        <w:rPr>
          <w:rFonts w:hint="eastAsia"/>
        </w:rPr>
        <w:t>主机房或</w:t>
      </w:r>
      <w:r>
        <w:t>重要设备区域应安装</w:t>
      </w:r>
      <w:r>
        <w:rPr>
          <w:rFonts w:hint="eastAsia"/>
        </w:rPr>
        <w:t>必要</w:t>
      </w:r>
      <w:r>
        <w:t>的防盗报警</w:t>
      </w:r>
      <w:r>
        <w:rPr>
          <w:rFonts w:hint="eastAsia"/>
        </w:rPr>
        <w:t>设置</w:t>
      </w:r>
      <w:r>
        <w:t>。</w:t>
      </w:r>
    </w:p>
    <w:p w14:paraId="5E487A5E" w14:textId="41496D60" w:rsidR="00821526" w:rsidRDefault="00821526" w:rsidP="00821526">
      <w:pPr>
        <w:pStyle w:val="afff"/>
        <w:spacing w:before="156" w:after="156"/>
      </w:pPr>
      <w:r>
        <w:rPr>
          <w:rFonts w:hint="eastAsia"/>
        </w:rPr>
        <w:t>防雷击</w:t>
      </w:r>
    </w:p>
    <w:p w14:paraId="5497B35E" w14:textId="22A402B6" w:rsidR="00821526" w:rsidRDefault="00821526" w:rsidP="00821526">
      <w:pPr>
        <w:pStyle w:val="affffb"/>
        <w:ind w:firstLine="420"/>
      </w:pPr>
      <w:r>
        <w:rPr>
          <w:rFonts w:hint="eastAsia"/>
          <w:szCs w:val="21"/>
        </w:rPr>
        <w:t>防</w:t>
      </w:r>
      <w:r w:rsidR="003A359B">
        <w:rPr>
          <w:rFonts w:hint="eastAsia"/>
          <w:szCs w:val="21"/>
        </w:rPr>
        <w:t>雷击</w:t>
      </w:r>
      <w:r>
        <w:rPr>
          <w:rFonts w:hint="eastAsia"/>
          <w:szCs w:val="21"/>
        </w:rPr>
        <w:t>要求包括：</w:t>
      </w:r>
    </w:p>
    <w:p w14:paraId="38F5D617" w14:textId="5D43B874" w:rsidR="00821526" w:rsidRDefault="00821526" w:rsidP="00821526">
      <w:pPr>
        <w:pStyle w:val="af5"/>
        <w:numPr>
          <w:ilvl w:val="0"/>
          <w:numId w:val="65"/>
        </w:numPr>
      </w:pPr>
      <w:r>
        <w:rPr>
          <w:rFonts w:hint="eastAsia"/>
        </w:rPr>
        <w:t>应将各类机柜、设施和设备等通过接地系统安全接地。</w:t>
      </w:r>
    </w:p>
    <w:p w14:paraId="0A0826DD" w14:textId="3D997684" w:rsidR="00821526" w:rsidRDefault="00821526" w:rsidP="00821526">
      <w:pPr>
        <w:pStyle w:val="afff"/>
        <w:spacing w:before="156" w:after="156"/>
      </w:pPr>
      <w:r>
        <w:rPr>
          <w:rFonts w:hint="eastAsia"/>
        </w:rPr>
        <w:t>防火</w:t>
      </w:r>
    </w:p>
    <w:p w14:paraId="5CA7014C" w14:textId="77777777" w:rsidR="00821526" w:rsidRDefault="00821526" w:rsidP="00821526">
      <w:pPr>
        <w:pStyle w:val="affffb"/>
        <w:ind w:firstLine="420"/>
        <w:rPr>
          <w:szCs w:val="21"/>
        </w:rPr>
      </w:pPr>
      <w:r>
        <w:rPr>
          <w:rFonts w:hint="eastAsia"/>
          <w:szCs w:val="21"/>
        </w:rPr>
        <w:t>防火要求包括：</w:t>
      </w:r>
    </w:p>
    <w:p w14:paraId="0DE9ACE2" w14:textId="77777777" w:rsidR="00821526" w:rsidRDefault="00821526" w:rsidP="00821526">
      <w:pPr>
        <w:pStyle w:val="af5"/>
        <w:numPr>
          <w:ilvl w:val="0"/>
          <w:numId w:val="66"/>
        </w:numPr>
      </w:pPr>
      <w:r>
        <w:rPr>
          <w:rFonts w:hint="eastAsia"/>
        </w:rPr>
        <w:t>机房及工业互联网标识解析系统相关设备放置场地应设置灭火设备和火灾自动报警系统。</w:t>
      </w:r>
    </w:p>
    <w:p w14:paraId="43646E42" w14:textId="6CD5D248" w:rsidR="00821526" w:rsidRDefault="00821526" w:rsidP="00821526">
      <w:pPr>
        <w:pStyle w:val="afff"/>
        <w:spacing w:before="156" w:after="156"/>
      </w:pPr>
      <w:r>
        <w:rPr>
          <w:rFonts w:hint="eastAsia"/>
        </w:rPr>
        <w:t>防水和防潮</w:t>
      </w:r>
    </w:p>
    <w:p w14:paraId="3785513A" w14:textId="77777777" w:rsidR="00821526" w:rsidRDefault="00821526" w:rsidP="00821526">
      <w:pPr>
        <w:pStyle w:val="affffb"/>
        <w:ind w:firstLine="420"/>
        <w:rPr>
          <w:szCs w:val="21"/>
        </w:rPr>
      </w:pPr>
      <w:r>
        <w:rPr>
          <w:rFonts w:hint="eastAsia"/>
          <w:szCs w:val="21"/>
        </w:rPr>
        <w:t>防水和防潮要求包括：</w:t>
      </w:r>
    </w:p>
    <w:p w14:paraId="1089FDFB" w14:textId="77777777" w:rsidR="00821526" w:rsidRDefault="00821526" w:rsidP="00821526">
      <w:pPr>
        <w:pStyle w:val="affffb"/>
        <w:ind w:firstLine="420"/>
        <w:rPr>
          <w:szCs w:val="21"/>
        </w:rPr>
      </w:pPr>
      <w:r>
        <w:rPr>
          <w:rFonts w:hint="eastAsia"/>
          <w:szCs w:val="21"/>
        </w:rPr>
        <w:t>a)</w:t>
      </w:r>
      <w:r>
        <w:rPr>
          <w:rFonts w:hint="eastAsia"/>
          <w:szCs w:val="21"/>
        </w:rPr>
        <w:tab/>
        <w:t>应采取措施防止雨水通过机房或场地窗户、屋顶和墙壁渗透；</w:t>
      </w:r>
    </w:p>
    <w:p w14:paraId="18E14CD8" w14:textId="77777777" w:rsidR="00821526" w:rsidRDefault="00821526" w:rsidP="00821526">
      <w:pPr>
        <w:pStyle w:val="affffb"/>
        <w:ind w:firstLine="420"/>
        <w:rPr>
          <w:szCs w:val="21"/>
        </w:rPr>
      </w:pPr>
      <w:r>
        <w:rPr>
          <w:rFonts w:hint="eastAsia"/>
          <w:szCs w:val="21"/>
        </w:rPr>
        <w:t>b)</w:t>
      </w:r>
      <w:r>
        <w:rPr>
          <w:rFonts w:hint="eastAsia"/>
          <w:szCs w:val="21"/>
        </w:rPr>
        <w:tab/>
        <w:t>应采取措施防止机房内水蒸气结露和地下积水的转移与渗透。</w:t>
      </w:r>
    </w:p>
    <w:p w14:paraId="61F1146F" w14:textId="45E135B2" w:rsidR="00821526" w:rsidRDefault="003A359B" w:rsidP="00821526">
      <w:pPr>
        <w:pStyle w:val="afff"/>
        <w:spacing w:before="156" w:after="156"/>
      </w:pPr>
      <w:r>
        <w:rPr>
          <w:rFonts w:hint="eastAsia"/>
        </w:rPr>
        <w:t>防静电</w:t>
      </w:r>
    </w:p>
    <w:p w14:paraId="6BD5D6DC" w14:textId="2790F0A7" w:rsidR="003A359B" w:rsidRDefault="003A359B" w:rsidP="003A359B">
      <w:pPr>
        <w:pStyle w:val="affffb"/>
        <w:ind w:firstLine="420"/>
      </w:pPr>
      <w:r>
        <w:rPr>
          <w:rFonts w:hint="eastAsia"/>
        </w:rPr>
        <w:t>防静电要求包括：</w:t>
      </w:r>
    </w:p>
    <w:p w14:paraId="7E6CF0F5" w14:textId="2D11F431" w:rsidR="003A359B" w:rsidRDefault="00661135" w:rsidP="00661135">
      <w:pPr>
        <w:pStyle w:val="af5"/>
        <w:numPr>
          <w:ilvl w:val="0"/>
          <w:numId w:val="142"/>
        </w:numPr>
      </w:pPr>
      <w:r w:rsidRPr="00661135">
        <w:rPr>
          <w:rFonts w:hint="eastAsia"/>
        </w:rPr>
        <w:t>工业互联网标识解析系统关键设备应采用必要的接地防静电措施。</w:t>
      </w:r>
    </w:p>
    <w:p w14:paraId="2C9F7EDE" w14:textId="4BFFC000" w:rsidR="003A359B" w:rsidRDefault="003A359B" w:rsidP="003A359B">
      <w:pPr>
        <w:pStyle w:val="afff"/>
        <w:spacing w:before="156" w:after="156"/>
      </w:pPr>
      <w:r>
        <w:rPr>
          <w:rFonts w:hint="eastAsia"/>
        </w:rPr>
        <w:t>温湿度控制</w:t>
      </w:r>
    </w:p>
    <w:p w14:paraId="103648DA" w14:textId="33760449" w:rsidR="003A359B" w:rsidRDefault="003A359B" w:rsidP="003A359B">
      <w:pPr>
        <w:pStyle w:val="affffb"/>
        <w:ind w:firstLine="420"/>
      </w:pPr>
      <w:r>
        <w:rPr>
          <w:rFonts w:hint="eastAsia"/>
        </w:rPr>
        <w:t>温湿度控制要求包括：</w:t>
      </w:r>
    </w:p>
    <w:p w14:paraId="2D75B078" w14:textId="102E8826" w:rsidR="003A359B" w:rsidRDefault="00661135" w:rsidP="00661135">
      <w:pPr>
        <w:pStyle w:val="af5"/>
        <w:numPr>
          <w:ilvl w:val="0"/>
          <w:numId w:val="143"/>
        </w:numPr>
      </w:pPr>
      <w:r w:rsidRPr="00661135">
        <w:rPr>
          <w:rFonts w:hint="eastAsia"/>
        </w:rPr>
        <w:t>机房及工业互联网标识解析系统相关设备放置场地应设置温、湿度自动调节设施，使</w:t>
      </w:r>
      <w:del w:id="273" w:author="dong yue" w:date="2022-08-19T13:41:00Z">
        <w:r w:rsidRPr="00661135" w:rsidDel="0084317A">
          <w:rPr>
            <w:rFonts w:hint="eastAsia"/>
          </w:rPr>
          <w:delText>温、</w:delText>
        </w:r>
      </w:del>
      <w:r w:rsidRPr="00661135">
        <w:rPr>
          <w:rFonts w:hint="eastAsia"/>
        </w:rPr>
        <w:t>温度</w:t>
      </w:r>
      <w:ins w:id="274" w:author="dong yue" w:date="2022-08-19T13:42:00Z">
        <w:r w:rsidR="0084317A">
          <w:rPr>
            <w:rFonts w:hint="eastAsia"/>
          </w:rPr>
          <w:t>、湿度</w:t>
        </w:r>
      </w:ins>
      <w:r w:rsidRPr="00661135">
        <w:rPr>
          <w:rFonts w:hint="eastAsia"/>
        </w:rPr>
        <w:t>的变化在设备运行所允许的范围之内。</w:t>
      </w:r>
    </w:p>
    <w:p w14:paraId="408E6541" w14:textId="0FD67E13" w:rsidR="003A359B" w:rsidRDefault="003A359B" w:rsidP="003A359B">
      <w:pPr>
        <w:pStyle w:val="afff"/>
        <w:spacing w:before="156" w:after="156"/>
      </w:pPr>
      <w:r>
        <w:rPr>
          <w:rFonts w:hint="eastAsia"/>
        </w:rPr>
        <w:t>电力供应</w:t>
      </w:r>
    </w:p>
    <w:p w14:paraId="32AF5FF1" w14:textId="3AEC8252" w:rsidR="003A359B" w:rsidRDefault="003A359B" w:rsidP="003A359B">
      <w:pPr>
        <w:pStyle w:val="affffb"/>
        <w:ind w:firstLine="420"/>
      </w:pPr>
      <w:r>
        <w:rPr>
          <w:rFonts w:hint="eastAsia"/>
        </w:rPr>
        <w:t>电力供应要求包括：</w:t>
      </w:r>
    </w:p>
    <w:p w14:paraId="53285A75" w14:textId="76BF923C" w:rsidR="00661135" w:rsidRDefault="00661135" w:rsidP="00661135">
      <w:pPr>
        <w:pStyle w:val="af5"/>
        <w:numPr>
          <w:ilvl w:val="0"/>
          <w:numId w:val="144"/>
        </w:numPr>
      </w:pPr>
      <w:r>
        <w:rPr>
          <w:rFonts w:hint="eastAsia"/>
        </w:rPr>
        <w:t>应在机房供电线路上配置稳压器和过电压防护设备</w:t>
      </w:r>
      <w:ins w:id="275" w:author="dong yue" w:date="2022-08-19T13:42:00Z">
        <w:r w:rsidR="0084317A">
          <w:rPr>
            <w:rFonts w:hint="eastAsia"/>
          </w:rPr>
          <w:t>；</w:t>
        </w:r>
      </w:ins>
      <w:del w:id="276" w:author="dong yue" w:date="2022-08-19T13:42:00Z">
        <w:r w:rsidDel="0084317A">
          <w:rPr>
            <w:rFonts w:hint="eastAsia"/>
          </w:rPr>
          <w:delText>;</w:delText>
        </w:r>
      </w:del>
    </w:p>
    <w:p w14:paraId="51F9850F" w14:textId="38106EF2" w:rsidR="00661135" w:rsidRDefault="00661135" w:rsidP="00661135">
      <w:pPr>
        <w:pStyle w:val="af5"/>
        <w:numPr>
          <w:ilvl w:val="0"/>
          <w:numId w:val="144"/>
        </w:numPr>
      </w:pPr>
      <w:r>
        <w:rPr>
          <w:rFonts w:hint="eastAsia"/>
        </w:rPr>
        <w:t>应提供短期的备用电力供应,至少满足设备在断电情况下的正常运行要求。</w:t>
      </w:r>
    </w:p>
    <w:p w14:paraId="16C2865C" w14:textId="335CE704" w:rsidR="003A359B" w:rsidRDefault="003A359B" w:rsidP="003A359B">
      <w:pPr>
        <w:pStyle w:val="afff"/>
        <w:spacing w:before="156" w:after="156"/>
      </w:pPr>
      <w:r>
        <w:rPr>
          <w:rFonts w:hint="eastAsia"/>
        </w:rPr>
        <w:t>电磁防护</w:t>
      </w:r>
    </w:p>
    <w:p w14:paraId="0E1750CF" w14:textId="53C74CD3" w:rsidR="003A359B" w:rsidRDefault="003A359B" w:rsidP="003A359B">
      <w:pPr>
        <w:pStyle w:val="affffb"/>
        <w:ind w:firstLine="420"/>
      </w:pPr>
      <w:r>
        <w:rPr>
          <w:rFonts w:hint="eastAsia"/>
        </w:rPr>
        <w:t>电磁防护要求包括：</w:t>
      </w:r>
    </w:p>
    <w:p w14:paraId="1FDB1DDC" w14:textId="3ED10384" w:rsidR="003A359B" w:rsidRDefault="00661135" w:rsidP="00661135">
      <w:pPr>
        <w:pStyle w:val="af5"/>
        <w:numPr>
          <w:ilvl w:val="0"/>
          <w:numId w:val="145"/>
        </w:numPr>
      </w:pPr>
      <w:r w:rsidRPr="00661135">
        <w:rPr>
          <w:rFonts w:hint="eastAsia"/>
        </w:rPr>
        <w:t>电源线和通信线缆应隔离铺设,避免互相干扰</w:t>
      </w:r>
      <w:r w:rsidR="003A359B" w:rsidRPr="003A359B">
        <w:rPr>
          <w:rFonts w:hint="eastAsia"/>
        </w:rPr>
        <w:t>。</w:t>
      </w:r>
    </w:p>
    <w:p w14:paraId="35A73966" w14:textId="74E3B5DF" w:rsidR="003A359B" w:rsidRDefault="002F4130" w:rsidP="002F4130">
      <w:pPr>
        <w:pStyle w:val="affd"/>
        <w:spacing w:before="156" w:after="156"/>
      </w:pPr>
      <w:bookmarkStart w:id="277" w:name="_Toc102814348"/>
      <w:bookmarkStart w:id="278" w:name="_Toc104472554"/>
      <w:r>
        <w:rPr>
          <w:rFonts w:hint="eastAsia"/>
        </w:rPr>
        <w:t>增强级防护要求</w:t>
      </w:r>
      <w:bookmarkEnd w:id="277"/>
      <w:bookmarkEnd w:id="278"/>
    </w:p>
    <w:p w14:paraId="5EC52A7D" w14:textId="3D5C2413" w:rsidR="002F4130" w:rsidRDefault="002F4130" w:rsidP="002F4130">
      <w:pPr>
        <w:pStyle w:val="affe"/>
        <w:spacing w:before="156" w:after="156"/>
      </w:pPr>
      <w:bookmarkStart w:id="279" w:name="_Toc102814349"/>
      <w:r>
        <w:rPr>
          <w:rFonts w:hint="eastAsia"/>
        </w:rPr>
        <w:t>基础设施安全</w:t>
      </w:r>
      <w:del w:id="280" w:author="dong yue" w:date="2022-08-19T09:39:00Z">
        <w:r w:rsidDel="00AF07F4">
          <w:rPr>
            <w:rFonts w:hint="eastAsia"/>
          </w:rPr>
          <w:delText>防护</w:delText>
        </w:r>
      </w:del>
      <w:bookmarkEnd w:id="279"/>
    </w:p>
    <w:p w14:paraId="1281460E" w14:textId="0E46B53F" w:rsidR="002F4130" w:rsidRDefault="002F4130" w:rsidP="002F4130">
      <w:pPr>
        <w:pStyle w:val="afff"/>
        <w:spacing w:before="156" w:after="156"/>
      </w:pPr>
      <w:r>
        <w:rPr>
          <w:rFonts w:hint="eastAsia"/>
        </w:rPr>
        <w:lastRenderedPageBreak/>
        <w:t>身份鉴别</w:t>
      </w:r>
    </w:p>
    <w:p w14:paraId="715A718C" w14:textId="750994FD" w:rsidR="002F4130" w:rsidRDefault="002F4130" w:rsidP="002F4130">
      <w:pPr>
        <w:pStyle w:val="affffb"/>
        <w:ind w:firstLine="420"/>
        <w:rPr>
          <w:rFonts w:hAnsi="宋体"/>
          <w:szCs w:val="21"/>
        </w:rPr>
      </w:pPr>
      <w:bookmarkStart w:id="281" w:name="_Hlk74298223"/>
      <w:r>
        <w:rPr>
          <w:rFonts w:hAnsi="宋体" w:hint="eastAsia"/>
          <w:szCs w:val="21"/>
        </w:rPr>
        <w:t>除满足基本级防护要求之外，还应</w:t>
      </w:r>
      <w:del w:id="282" w:author="dong yue" w:date="2022-08-22T11:29:00Z">
        <w:r w:rsidDel="00B076AB">
          <w:rPr>
            <w:rFonts w:hAnsi="宋体" w:hint="eastAsia"/>
            <w:szCs w:val="21"/>
          </w:rPr>
          <w:delText>符合</w:delText>
        </w:r>
      </w:del>
      <w:ins w:id="283" w:author="dong yue" w:date="2022-08-22T11:29:00Z">
        <w:r w:rsidR="00B076AB">
          <w:rPr>
            <w:rFonts w:hAnsi="宋体" w:hint="eastAsia"/>
            <w:szCs w:val="21"/>
          </w:rPr>
          <w:t>满足</w:t>
        </w:r>
      </w:ins>
      <w:r>
        <w:rPr>
          <w:rFonts w:hAnsi="宋体" w:hint="eastAsia"/>
          <w:szCs w:val="21"/>
        </w:rPr>
        <w:t>以下要求：</w:t>
      </w:r>
      <w:bookmarkEnd w:id="281"/>
    </w:p>
    <w:p w14:paraId="35C30DE8" w14:textId="6FCE03B1" w:rsidR="002F4130" w:rsidRDefault="002F4130" w:rsidP="002F4130">
      <w:pPr>
        <w:pStyle w:val="afffffffffffd"/>
        <w:numPr>
          <w:ilvl w:val="0"/>
          <w:numId w:val="67"/>
        </w:numPr>
        <w:tabs>
          <w:tab w:val="clear" w:pos="1260"/>
          <w:tab w:val="left" w:pos="840"/>
        </w:tabs>
        <w:ind w:left="840"/>
        <w:rPr>
          <w:szCs w:val="21"/>
        </w:rPr>
      </w:pPr>
      <w:r>
        <w:rPr>
          <w:rFonts w:hint="eastAsia"/>
          <w:szCs w:val="21"/>
        </w:rPr>
        <w:t>应对工业互联网标识解析涉及的多主体对象的身份权限进行统一管理，对用户访问过程实行严格的权限控制；</w:t>
      </w:r>
    </w:p>
    <w:p w14:paraId="4D708CF2" w14:textId="06DB97FE" w:rsidR="00CA0C95" w:rsidRDefault="00CA0C95" w:rsidP="002F4130">
      <w:pPr>
        <w:pStyle w:val="afffffffffffd"/>
        <w:numPr>
          <w:ilvl w:val="0"/>
          <w:numId w:val="67"/>
        </w:numPr>
        <w:tabs>
          <w:tab w:val="clear" w:pos="1260"/>
          <w:tab w:val="left" w:pos="840"/>
        </w:tabs>
        <w:ind w:left="840"/>
        <w:rPr>
          <w:szCs w:val="21"/>
        </w:rPr>
      </w:pPr>
      <w:r w:rsidRPr="00CA0C95">
        <w:rPr>
          <w:rFonts w:hint="eastAsia"/>
          <w:szCs w:val="21"/>
        </w:rPr>
        <w:t>应采取手段限制只允许管理员从特定终端登录进行管理；</w:t>
      </w:r>
    </w:p>
    <w:p w14:paraId="16F9557A" w14:textId="459361E3" w:rsidR="002F4130" w:rsidRDefault="0084317A" w:rsidP="002F4130">
      <w:pPr>
        <w:pStyle w:val="afffffffffffd"/>
        <w:numPr>
          <w:ilvl w:val="0"/>
          <w:numId w:val="67"/>
        </w:numPr>
        <w:tabs>
          <w:tab w:val="clear" w:pos="1260"/>
          <w:tab w:val="left" w:pos="840"/>
        </w:tabs>
        <w:ind w:left="840"/>
        <w:rPr>
          <w:szCs w:val="21"/>
        </w:rPr>
      </w:pPr>
      <w:ins w:id="284" w:author="dong yue" w:date="2022-08-19T13:44:00Z">
        <w:r w:rsidRPr="0084317A">
          <w:rPr>
            <w:rFonts w:hint="eastAsia"/>
            <w:szCs w:val="21"/>
          </w:rPr>
          <w:t>应在口令、密钥存储介质、智能卡、生物指纹、虹膜等技术中选择两种或两种以上组合的鉴别技术对用户进行身份认证管理，且其中一种鉴别技术至少应使用密码技术来实现。</w:t>
        </w:r>
      </w:ins>
      <w:del w:id="285" w:author="dong yue" w:date="2022-08-19T13:44:00Z">
        <w:r w:rsidR="002F4130" w:rsidDel="0084317A">
          <w:rPr>
            <w:rFonts w:hint="eastAsia"/>
            <w:szCs w:val="21"/>
          </w:rPr>
          <w:delText>应在使用口令、</w:delText>
        </w:r>
        <w:r w:rsidR="00CE64A4" w:rsidDel="0084317A">
          <w:rPr>
            <w:rFonts w:hint="eastAsia"/>
            <w:szCs w:val="21"/>
          </w:rPr>
          <w:delText>密钥存储介质</w:delText>
        </w:r>
        <w:r w:rsidR="002F4130" w:rsidDel="0084317A">
          <w:rPr>
            <w:rFonts w:hint="eastAsia"/>
            <w:szCs w:val="21"/>
          </w:rPr>
          <w:delText>、智能卡、生物指纹、虹膜等两种或两种以上组合的鉴别技术对用户进行身份认证管理，且其中一种鉴别技术至少应使用密码技术来实现。</w:delText>
        </w:r>
      </w:del>
    </w:p>
    <w:p w14:paraId="487C7E19" w14:textId="45D3E6EE" w:rsidR="002F4130" w:rsidRDefault="002F4130" w:rsidP="002F4130">
      <w:pPr>
        <w:pStyle w:val="afff"/>
        <w:spacing w:before="156" w:after="156"/>
      </w:pPr>
      <w:r>
        <w:rPr>
          <w:rFonts w:hint="eastAsia"/>
        </w:rPr>
        <w:t>访问控制</w:t>
      </w:r>
    </w:p>
    <w:p w14:paraId="5DCFAD6B" w14:textId="7E3191BD" w:rsidR="002F4130" w:rsidRDefault="002F4130" w:rsidP="002F4130">
      <w:pPr>
        <w:pStyle w:val="affffb"/>
        <w:spacing w:before="156" w:after="156"/>
        <w:ind w:firstLine="420"/>
        <w:rPr>
          <w:szCs w:val="21"/>
        </w:rPr>
      </w:pPr>
      <w:r>
        <w:rPr>
          <w:rFonts w:hint="eastAsia"/>
          <w:szCs w:val="21"/>
        </w:rPr>
        <w:t>除满足基本级防护要求之外，还应</w:t>
      </w:r>
      <w:del w:id="286" w:author="dong yue" w:date="2022-08-22T11:29:00Z">
        <w:r w:rsidDel="00B076AB">
          <w:rPr>
            <w:rFonts w:hint="eastAsia"/>
            <w:szCs w:val="21"/>
          </w:rPr>
          <w:delText>符合</w:delText>
        </w:r>
      </w:del>
      <w:ins w:id="287" w:author="dong yue" w:date="2022-08-22T11:29:00Z">
        <w:r w:rsidR="00B076AB">
          <w:rPr>
            <w:rFonts w:hint="eastAsia"/>
            <w:szCs w:val="21"/>
          </w:rPr>
          <w:t>满足</w:t>
        </w:r>
      </w:ins>
      <w:r>
        <w:rPr>
          <w:rFonts w:hint="eastAsia"/>
          <w:szCs w:val="21"/>
        </w:rPr>
        <w:t>以下要求：</w:t>
      </w:r>
    </w:p>
    <w:p w14:paraId="033CBF03" w14:textId="77777777" w:rsidR="002F4130" w:rsidRDefault="002F4130" w:rsidP="002F4130">
      <w:pPr>
        <w:pStyle w:val="afffffffffffd"/>
        <w:numPr>
          <w:ilvl w:val="0"/>
          <w:numId w:val="68"/>
        </w:numPr>
        <w:tabs>
          <w:tab w:val="clear" w:pos="1260"/>
          <w:tab w:val="left" w:pos="426"/>
        </w:tabs>
        <w:ind w:left="851"/>
        <w:rPr>
          <w:szCs w:val="21"/>
        </w:rPr>
      </w:pPr>
      <w:r>
        <w:rPr>
          <w:rFonts w:hint="eastAsia"/>
          <w:szCs w:val="21"/>
        </w:rPr>
        <w:t>应采用基于身份的策略、基于角色的策略、基于规则的策略等访问控制策略和访问控制列表、访问控制许可、密码学等访问执行机制实现主机的用户或用户进程与设备、文件、纪律、进程、程序、域）等对象间的访问控制；</w:t>
      </w:r>
      <w:r>
        <w:rPr>
          <w:szCs w:val="21"/>
        </w:rPr>
        <w:t xml:space="preserve"> </w:t>
      </w:r>
    </w:p>
    <w:p w14:paraId="6D4F08DB" w14:textId="42204F89" w:rsidR="002F4130" w:rsidRDefault="002F4130" w:rsidP="002F4130">
      <w:pPr>
        <w:pStyle w:val="afff"/>
        <w:spacing w:before="156" w:after="156"/>
      </w:pPr>
      <w:r>
        <w:rPr>
          <w:rFonts w:hint="eastAsia"/>
        </w:rPr>
        <w:t>入侵防范</w:t>
      </w:r>
    </w:p>
    <w:p w14:paraId="1F4BC493" w14:textId="431B3533" w:rsidR="002F4130" w:rsidRPr="002F4130" w:rsidRDefault="002F4130" w:rsidP="002F4130">
      <w:pPr>
        <w:widowControl/>
        <w:autoSpaceDE w:val="0"/>
        <w:autoSpaceDN w:val="0"/>
        <w:adjustRightInd/>
        <w:spacing w:line="240" w:lineRule="auto"/>
        <w:ind w:firstLineChars="200" w:firstLine="420"/>
        <w:rPr>
          <w:rFonts w:ascii="宋体" w:hAnsi="Times New Roman"/>
          <w:kern w:val="0"/>
        </w:rPr>
      </w:pPr>
      <w:bookmarkStart w:id="288" w:name="_Hlk82699842"/>
      <w:r w:rsidRPr="002F4130">
        <w:rPr>
          <w:rFonts w:ascii="宋体" w:hAnsi="Times New Roman" w:hint="eastAsia"/>
          <w:kern w:val="0"/>
        </w:rPr>
        <w:t>除满足基本级防护要求之外，还应</w:t>
      </w:r>
      <w:del w:id="289" w:author="dong yue" w:date="2022-08-22T11:29:00Z">
        <w:r w:rsidRPr="002F4130" w:rsidDel="00B076AB">
          <w:rPr>
            <w:rFonts w:ascii="宋体" w:hAnsi="Times New Roman" w:hint="eastAsia"/>
            <w:kern w:val="0"/>
          </w:rPr>
          <w:delText>符合</w:delText>
        </w:r>
      </w:del>
      <w:ins w:id="290" w:author="dong yue" w:date="2022-08-22T11:29:00Z">
        <w:r w:rsidR="00B076AB">
          <w:rPr>
            <w:rFonts w:ascii="宋体" w:hAnsi="Times New Roman" w:hint="eastAsia"/>
            <w:kern w:val="0"/>
          </w:rPr>
          <w:t>满足</w:t>
        </w:r>
      </w:ins>
      <w:r w:rsidRPr="002F4130">
        <w:rPr>
          <w:rFonts w:ascii="宋体" w:hAnsi="Times New Roman" w:hint="eastAsia"/>
          <w:kern w:val="0"/>
        </w:rPr>
        <w:t>以下要求：</w:t>
      </w:r>
    </w:p>
    <w:bookmarkEnd w:id="288"/>
    <w:p w14:paraId="38C0FA1E" w14:textId="1D1908B2" w:rsidR="002F4130" w:rsidRPr="002F4130" w:rsidRDefault="00780DA9" w:rsidP="002F4130">
      <w:pPr>
        <w:pStyle w:val="af5"/>
        <w:numPr>
          <w:ilvl w:val="0"/>
          <w:numId w:val="69"/>
        </w:numPr>
      </w:pPr>
      <w:r w:rsidRPr="00780DA9">
        <w:rPr>
          <w:rFonts w:hint="eastAsia"/>
        </w:rPr>
        <w:t>远程控制维护的，应使用SSH等加密协议，采用VPN、堡垒机等远程接入方式，不具备条件的通过具备日志记录能力的跳板机进行</w:t>
      </w:r>
      <w:r>
        <w:rPr>
          <w:rFonts w:hint="eastAsia"/>
        </w:rPr>
        <w:t>；</w:t>
      </w:r>
    </w:p>
    <w:p w14:paraId="6C98234B" w14:textId="13D6BA84" w:rsidR="002F4130" w:rsidRDefault="002F4130" w:rsidP="002F4130">
      <w:pPr>
        <w:pStyle w:val="af5"/>
      </w:pPr>
      <w:r w:rsidRPr="002F4130">
        <w:rPr>
          <w:rFonts w:hint="eastAsia"/>
        </w:rPr>
        <w:t>应定期升级和更新防恶意代码软件版本和恶意代码库，更新前应在离线环境中进行安全性和兼容性测试，必要时应在离线环境中进行安全验证，以保证配置变更不会影响服务器的正常运行</w:t>
      </w:r>
      <w:r w:rsidR="0077250B">
        <w:rPr>
          <w:rFonts w:hint="eastAsia"/>
        </w:rPr>
        <w:t>；</w:t>
      </w:r>
    </w:p>
    <w:p w14:paraId="164832BB" w14:textId="130760A6" w:rsidR="0077250B" w:rsidRDefault="0077250B" w:rsidP="002F4130">
      <w:pPr>
        <w:pStyle w:val="af5"/>
      </w:pPr>
      <w:r>
        <w:rPr>
          <w:rFonts w:hint="eastAsia"/>
        </w:rPr>
        <w:t>应能够检测到对重要节点进行入侵的行为，并在发生严重入侵事件时提供报警。</w:t>
      </w:r>
    </w:p>
    <w:p w14:paraId="47E25395" w14:textId="11004C28" w:rsidR="002F4130" w:rsidRDefault="00F6210C" w:rsidP="002F4130">
      <w:pPr>
        <w:pStyle w:val="afff"/>
        <w:spacing w:before="156" w:after="156"/>
      </w:pPr>
      <w:r>
        <w:rPr>
          <w:rFonts w:hint="eastAsia"/>
        </w:rPr>
        <w:t>安全</w:t>
      </w:r>
      <w:r w:rsidR="00CA0C95">
        <w:rPr>
          <w:rFonts w:hint="eastAsia"/>
        </w:rPr>
        <w:t>审计</w:t>
      </w:r>
    </w:p>
    <w:p w14:paraId="1FE09EF7" w14:textId="01032521" w:rsidR="002F4130" w:rsidRDefault="00F6210C" w:rsidP="002F4130">
      <w:pPr>
        <w:pStyle w:val="affffb"/>
        <w:ind w:firstLine="420"/>
      </w:pPr>
      <w:r w:rsidRPr="002F4130">
        <w:rPr>
          <w:rFonts w:hint="eastAsia"/>
        </w:rPr>
        <w:t>除满足基本级防护要求之外，还应</w:t>
      </w:r>
      <w:del w:id="291" w:author="dong yue" w:date="2022-08-22T11:29:00Z">
        <w:r w:rsidRPr="002F4130" w:rsidDel="00B076AB">
          <w:rPr>
            <w:rFonts w:hint="eastAsia"/>
          </w:rPr>
          <w:delText>符合</w:delText>
        </w:r>
      </w:del>
      <w:ins w:id="292" w:author="dong yue" w:date="2022-08-22T11:29:00Z">
        <w:r w:rsidR="00B076AB">
          <w:rPr>
            <w:rFonts w:hint="eastAsia"/>
          </w:rPr>
          <w:t>满足</w:t>
        </w:r>
      </w:ins>
      <w:r w:rsidRPr="002F4130">
        <w:rPr>
          <w:rFonts w:hint="eastAsia"/>
        </w:rPr>
        <w:t>以下要求：</w:t>
      </w:r>
    </w:p>
    <w:p w14:paraId="0499AA50" w14:textId="6BDB360F" w:rsidR="00F6210C" w:rsidRDefault="00CA0C95" w:rsidP="00F6210C">
      <w:pPr>
        <w:pStyle w:val="af5"/>
        <w:numPr>
          <w:ilvl w:val="0"/>
          <w:numId w:val="104"/>
        </w:numPr>
        <w:rPr>
          <w:ins w:id="293" w:author="dong yue" w:date="2022-08-18T16:53:00Z"/>
        </w:rPr>
      </w:pPr>
      <w:r w:rsidRPr="00CA0C95">
        <w:rPr>
          <w:rFonts w:hint="eastAsia"/>
        </w:rPr>
        <w:t>应对审计进程进行保护，防止未经授权的中断</w:t>
      </w:r>
      <w:ins w:id="294" w:author="dong yue" w:date="2022-08-18T16:54:00Z">
        <w:r w:rsidR="00E70E4C">
          <w:rPr>
            <w:rFonts w:hint="eastAsia"/>
          </w:rPr>
          <w:t>；</w:t>
        </w:r>
      </w:ins>
      <w:del w:id="295" w:author="dong yue" w:date="2022-08-18T16:54:00Z">
        <w:r w:rsidRPr="00CA0C95" w:rsidDel="00E70E4C">
          <w:rPr>
            <w:rFonts w:hint="eastAsia"/>
          </w:rPr>
          <w:delText>。</w:delText>
        </w:r>
      </w:del>
    </w:p>
    <w:p w14:paraId="0CE16140" w14:textId="37E12DBE" w:rsidR="00E70E4C" w:rsidRDefault="00E70E4C" w:rsidP="00F6210C">
      <w:pPr>
        <w:pStyle w:val="af5"/>
        <w:numPr>
          <w:ilvl w:val="0"/>
          <w:numId w:val="104"/>
        </w:numPr>
      </w:pPr>
      <w:ins w:id="296" w:author="dong yue" w:date="2022-08-18T16:56:00Z">
        <w:r w:rsidRPr="00E70E4C">
          <w:rPr>
            <w:rFonts w:hint="eastAsia"/>
          </w:rPr>
          <w:t>应能够根据记录数据进行分析,并生成审计报表</w:t>
        </w:r>
        <w:r>
          <w:rPr>
            <w:rFonts w:hint="eastAsia"/>
          </w:rPr>
          <w:t>。</w:t>
        </w:r>
      </w:ins>
    </w:p>
    <w:p w14:paraId="76E8DF71" w14:textId="6D0360C7" w:rsidR="002F4130" w:rsidRDefault="002F4130" w:rsidP="002F4130">
      <w:pPr>
        <w:pStyle w:val="afff"/>
        <w:spacing w:before="156" w:after="156"/>
      </w:pPr>
      <w:r>
        <w:rPr>
          <w:rFonts w:hint="eastAsia"/>
        </w:rPr>
        <w:t>冗余和备份恢复安全</w:t>
      </w:r>
    </w:p>
    <w:p w14:paraId="576C59A2" w14:textId="573C5E44" w:rsidR="002F4130" w:rsidRDefault="002F4130" w:rsidP="002F4130">
      <w:pPr>
        <w:pStyle w:val="affffb"/>
        <w:ind w:firstLine="420"/>
        <w:rPr>
          <w:szCs w:val="21"/>
        </w:rPr>
      </w:pPr>
      <w:r>
        <w:rPr>
          <w:rFonts w:hint="eastAsia"/>
          <w:szCs w:val="21"/>
        </w:rPr>
        <w:t>除满足基本级防护要求之外，还应</w:t>
      </w:r>
      <w:del w:id="297" w:author="dong yue" w:date="2022-08-22T11:30:00Z">
        <w:r w:rsidDel="00B076AB">
          <w:rPr>
            <w:rFonts w:hint="eastAsia"/>
            <w:szCs w:val="21"/>
          </w:rPr>
          <w:delText>符合</w:delText>
        </w:r>
      </w:del>
      <w:ins w:id="298" w:author="dong yue" w:date="2022-08-22T11:30:00Z">
        <w:r w:rsidR="00B076AB">
          <w:rPr>
            <w:rFonts w:hint="eastAsia"/>
            <w:szCs w:val="21"/>
          </w:rPr>
          <w:t>满足</w:t>
        </w:r>
      </w:ins>
      <w:r>
        <w:rPr>
          <w:rFonts w:hint="eastAsia"/>
          <w:szCs w:val="21"/>
        </w:rPr>
        <w:t xml:space="preserve">以下要求： </w:t>
      </w:r>
    </w:p>
    <w:p w14:paraId="20309944" w14:textId="77777777" w:rsidR="00CA0C95" w:rsidRDefault="002F4130" w:rsidP="002F4130">
      <w:pPr>
        <w:pStyle w:val="af5"/>
        <w:numPr>
          <w:ilvl w:val="0"/>
          <w:numId w:val="70"/>
        </w:numPr>
      </w:pPr>
      <w:r>
        <w:rPr>
          <w:rFonts w:hint="eastAsia"/>
        </w:rPr>
        <w:t>应提供异地数据备份功能，利用通信网络将重要数据定时批量传送至备用场地；</w:t>
      </w:r>
    </w:p>
    <w:p w14:paraId="72B77FCE" w14:textId="0352F293" w:rsidR="002F4130" w:rsidRDefault="002F4130" w:rsidP="002F4130">
      <w:pPr>
        <w:pStyle w:val="af5"/>
        <w:numPr>
          <w:ilvl w:val="0"/>
          <w:numId w:val="70"/>
        </w:numPr>
      </w:pPr>
      <w:r>
        <w:rPr>
          <w:rFonts w:hint="eastAsia"/>
        </w:rPr>
        <w:t>应提供重要数据处理系统的热冗余，保证系统的高可用性。</w:t>
      </w:r>
    </w:p>
    <w:p w14:paraId="35A49247" w14:textId="7DD962BB" w:rsidR="002F4130" w:rsidRDefault="000F74AC" w:rsidP="002F4130">
      <w:pPr>
        <w:pStyle w:val="affe"/>
        <w:spacing w:before="156" w:after="156"/>
      </w:pPr>
      <w:bookmarkStart w:id="299" w:name="_Toc102814350"/>
      <w:r>
        <w:rPr>
          <w:rFonts w:hint="eastAsia"/>
        </w:rPr>
        <w:t>网络安全</w:t>
      </w:r>
      <w:del w:id="300" w:author="dong yue" w:date="2022-08-19T09:39:00Z">
        <w:r w:rsidDel="00AF07F4">
          <w:rPr>
            <w:rFonts w:hint="eastAsia"/>
          </w:rPr>
          <w:delText>防护</w:delText>
        </w:r>
      </w:del>
      <w:bookmarkEnd w:id="299"/>
    </w:p>
    <w:p w14:paraId="3C1CB7CE" w14:textId="6C323DE7" w:rsidR="000F74AC" w:rsidRDefault="00197440" w:rsidP="000F74AC">
      <w:pPr>
        <w:pStyle w:val="afff"/>
        <w:spacing w:before="156" w:after="156"/>
      </w:pPr>
      <w:r>
        <w:rPr>
          <w:rFonts w:hint="eastAsia"/>
        </w:rPr>
        <w:t>架构安全</w:t>
      </w:r>
    </w:p>
    <w:p w14:paraId="50E0C7F5" w14:textId="77A9FF17" w:rsidR="000F74AC" w:rsidRDefault="000F74AC" w:rsidP="000F74AC">
      <w:pPr>
        <w:pStyle w:val="affffb"/>
        <w:ind w:firstLine="420"/>
      </w:pPr>
      <w:r>
        <w:rPr>
          <w:rFonts w:hint="eastAsia"/>
        </w:rPr>
        <w:t>除满足基本级防护要求之外，还应</w:t>
      </w:r>
      <w:del w:id="301" w:author="dong yue" w:date="2022-08-22T11:30:00Z">
        <w:r w:rsidDel="00B076AB">
          <w:rPr>
            <w:rFonts w:hint="eastAsia"/>
          </w:rPr>
          <w:delText>符合</w:delText>
        </w:r>
      </w:del>
      <w:ins w:id="302" w:author="dong yue" w:date="2022-08-22T11:30:00Z">
        <w:r w:rsidR="00B076AB">
          <w:rPr>
            <w:rFonts w:hint="eastAsia"/>
          </w:rPr>
          <w:t>满足</w:t>
        </w:r>
      </w:ins>
      <w:r>
        <w:rPr>
          <w:rFonts w:hint="eastAsia"/>
        </w:rPr>
        <w:t>以下要求：</w:t>
      </w:r>
    </w:p>
    <w:p w14:paraId="46E9BD21" w14:textId="2C122880" w:rsidR="000F74AC" w:rsidRDefault="00197440" w:rsidP="002B23EC">
      <w:pPr>
        <w:pStyle w:val="af5"/>
        <w:numPr>
          <w:ilvl w:val="0"/>
          <w:numId w:val="71"/>
        </w:numPr>
      </w:pPr>
      <w:r w:rsidRPr="00197440">
        <w:rPr>
          <w:rFonts w:hint="eastAsia"/>
        </w:rPr>
        <w:t>应避免将</w:t>
      </w:r>
      <w:r>
        <w:rPr>
          <w:rFonts w:hint="eastAsia"/>
        </w:rPr>
        <w:t>标识注册、解析</w:t>
      </w:r>
      <w:r w:rsidRPr="00197440">
        <w:rPr>
          <w:rFonts w:hint="eastAsia"/>
        </w:rPr>
        <w:t>业务服务器直接连接外部系统或网络，系统内各功能区域间采取可靠的技术隔离手段；</w:t>
      </w:r>
    </w:p>
    <w:p w14:paraId="6C9D575B" w14:textId="4FA87D88" w:rsidR="000F74AC" w:rsidRDefault="000F74AC" w:rsidP="000F74AC">
      <w:pPr>
        <w:pStyle w:val="af5"/>
      </w:pPr>
      <w:r>
        <w:rPr>
          <w:rFonts w:hint="eastAsia"/>
        </w:rPr>
        <w:t>依据安全域内业务系统重要性，宜应采用基于物理原理通信的隔离交换技术，保障域间数据交换安全性</w:t>
      </w:r>
      <w:r w:rsidR="00C5634D">
        <w:rPr>
          <w:rFonts w:hint="eastAsia"/>
        </w:rPr>
        <w:t>；</w:t>
      </w:r>
    </w:p>
    <w:p w14:paraId="69171E6A" w14:textId="2DFD3E0B" w:rsidR="00C5634D" w:rsidRDefault="00C5634D" w:rsidP="000F74AC">
      <w:pPr>
        <w:pStyle w:val="af5"/>
      </w:pPr>
      <w:r w:rsidRPr="00C5634D">
        <w:rPr>
          <w:rFonts w:hint="eastAsia"/>
        </w:rPr>
        <w:t>系统应具有过负荷保护功能，确保系统在过负荷时，重要业务能正常运行</w:t>
      </w:r>
      <w:r>
        <w:rPr>
          <w:rFonts w:hint="eastAsia"/>
        </w:rPr>
        <w:t>。</w:t>
      </w:r>
    </w:p>
    <w:p w14:paraId="44E65964" w14:textId="0FA98530" w:rsidR="000F74AC" w:rsidRDefault="000F74AC" w:rsidP="000F74AC">
      <w:pPr>
        <w:pStyle w:val="afff"/>
        <w:spacing w:before="156" w:after="156"/>
      </w:pPr>
      <w:r>
        <w:rPr>
          <w:rFonts w:hint="eastAsia"/>
        </w:rPr>
        <w:lastRenderedPageBreak/>
        <w:t>网络边界访问控制</w:t>
      </w:r>
    </w:p>
    <w:p w14:paraId="2565BF18" w14:textId="261B2511" w:rsidR="000F74AC" w:rsidRDefault="000F74AC" w:rsidP="000F74AC">
      <w:pPr>
        <w:pStyle w:val="affffb"/>
        <w:ind w:firstLine="420"/>
      </w:pPr>
      <w:r>
        <w:rPr>
          <w:rFonts w:hint="eastAsia"/>
        </w:rPr>
        <w:t>除满足基本级防护要求之外，还应</w:t>
      </w:r>
      <w:del w:id="303" w:author="dong yue" w:date="2022-08-22T11:30:00Z">
        <w:r w:rsidDel="00B076AB">
          <w:rPr>
            <w:rFonts w:hint="eastAsia"/>
          </w:rPr>
          <w:delText>符合</w:delText>
        </w:r>
      </w:del>
      <w:ins w:id="304" w:author="dong yue" w:date="2022-08-22T11:30:00Z">
        <w:r w:rsidR="00B076AB">
          <w:rPr>
            <w:rFonts w:hint="eastAsia"/>
          </w:rPr>
          <w:t>满足</w:t>
        </w:r>
      </w:ins>
      <w:r>
        <w:rPr>
          <w:rFonts w:hint="eastAsia"/>
        </w:rPr>
        <w:t>以下要求：</w:t>
      </w:r>
    </w:p>
    <w:p w14:paraId="4B60C9DE" w14:textId="3D626694" w:rsidR="000F74AC" w:rsidRDefault="000F74AC" w:rsidP="000F74AC">
      <w:pPr>
        <w:pStyle w:val="af5"/>
        <w:numPr>
          <w:ilvl w:val="0"/>
          <w:numId w:val="72"/>
        </w:numPr>
      </w:pPr>
      <w:r>
        <w:rPr>
          <w:rFonts w:hint="eastAsia"/>
        </w:rPr>
        <w:t>应在标识解析系统关键网络节点处对进出网络的信息内容进行过滤，实现对内容的访问控制</w:t>
      </w:r>
      <w:ins w:id="305" w:author="dong yue" w:date="2022-08-19T13:45:00Z">
        <w:r w:rsidR="0074612E">
          <w:rPr>
            <w:rFonts w:hint="eastAsia"/>
          </w:rPr>
          <w:t>；</w:t>
        </w:r>
      </w:ins>
      <w:del w:id="306" w:author="dong yue" w:date="2022-08-19T13:45:00Z">
        <w:r w:rsidDel="0074612E">
          <w:rPr>
            <w:rFonts w:hint="eastAsia"/>
          </w:rPr>
          <w:delText>。</w:delText>
        </w:r>
      </w:del>
    </w:p>
    <w:p w14:paraId="5B2D34CB" w14:textId="4E357C63" w:rsidR="000F74AC" w:rsidRDefault="000F74AC" w:rsidP="000F74AC">
      <w:pPr>
        <w:pStyle w:val="af5"/>
      </w:pPr>
      <w:r>
        <w:rPr>
          <w:rFonts w:hint="eastAsia"/>
        </w:rPr>
        <w:t>应限制无线网络的使用，确保无线网络通过受控的边界防护设备进行防护，使用无线接入认证技术。</w:t>
      </w:r>
    </w:p>
    <w:p w14:paraId="540D227B" w14:textId="317DB174" w:rsidR="000F74AC" w:rsidRDefault="000F74AC" w:rsidP="000F74AC">
      <w:pPr>
        <w:pStyle w:val="afff"/>
        <w:spacing w:before="156" w:after="156"/>
      </w:pPr>
      <w:r>
        <w:rPr>
          <w:rFonts w:hint="eastAsia"/>
        </w:rPr>
        <w:t>网络异常监测</w:t>
      </w:r>
    </w:p>
    <w:p w14:paraId="7CE99166" w14:textId="50DC7582" w:rsidR="000F74AC" w:rsidRDefault="000F74AC" w:rsidP="000F74AC">
      <w:pPr>
        <w:pStyle w:val="affffb"/>
        <w:ind w:firstLine="420"/>
      </w:pPr>
      <w:r>
        <w:rPr>
          <w:rFonts w:hint="eastAsia"/>
        </w:rPr>
        <w:t>除满足基本级防护要求之外，还应</w:t>
      </w:r>
      <w:del w:id="307" w:author="dong yue" w:date="2022-08-22T11:30:00Z">
        <w:r w:rsidDel="00B076AB">
          <w:rPr>
            <w:rFonts w:hint="eastAsia"/>
          </w:rPr>
          <w:delText>符合</w:delText>
        </w:r>
      </w:del>
      <w:ins w:id="308" w:author="dong yue" w:date="2022-08-22T11:30:00Z">
        <w:r w:rsidR="00B076AB">
          <w:rPr>
            <w:rFonts w:hint="eastAsia"/>
          </w:rPr>
          <w:t>满足</w:t>
        </w:r>
      </w:ins>
      <w:r>
        <w:rPr>
          <w:rFonts w:hint="eastAsia"/>
        </w:rPr>
        <w:t>以下要求：</w:t>
      </w:r>
    </w:p>
    <w:p w14:paraId="277BF908" w14:textId="4E93F3F2" w:rsidR="000F74AC" w:rsidRDefault="000F74AC" w:rsidP="000F74AC">
      <w:pPr>
        <w:pStyle w:val="af5"/>
        <w:numPr>
          <w:ilvl w:val="0"/>
          <w:numId w:val="73"/>
        </w:numPr>
      </w:pPr>
      <w:r>
        <w:rPr>
          <w:rFonts w:hint="eastAsia"/>
        </w:rPr>
        <w:t>应能够对系统内部网络中的用户或网络设备非授权连接到外部网络或因特网的行为进行限制或检查，并对其进行有效阻断</w:t>
      </w:r>
      <w:ins w:id="309" w:author="dong yue" w:date="2022-08-22T09:51:00Z">
        <w:r w:rsidR="00825142">
          <w:rPr>
            <w:rFonts w:hint="eastAsia"/>
          </w:rPr>
          <w:t>；</w:t>
        </w:r>
      </w:ins>
      <w:del w:id="310" w:author="dong yue" w:date="2022-08-22T09:51:00Z">
        <w:r w:rsidDel="00825142">
          <w:rPr>
            <w:rFonts w:hint="eastAsia"/>
          </w:rPr>
          <w:delText>。</w:delText>
        </w:r>
      </w:del>
    </w:p>
    <w:p w14:paraId="5A0D6EDD" w14:textId="1494F192" w:rsidR="000F74AC" w:rsidRDefault="000F74AC" w:rsidP="000F74AC">
      <w:pPr>
        <w:pStyle w:val="af5"/>
      </w:pPr>
      <w:r>
        <w:rPr>
          <w:rFonts w:hint="eastAsia"/>
        </w:rPr>
        <w:t>应在标识解析系统与外部系统之间的</w:t>
      </w:r>
      <w:r w:rsidR="00791F6C">
        <w:rPr>
          <w:rFonts w:hint="eastAsia"/>
        </w:rPr>
        <w:t>节点处</w:t>
      </w:r>
      <w:del w:id="311" w:author="dong yue" w:date="2022-08-19T13:48:00Z">
        <w:r w:rsidDel="0074612E">
          <w:rPr>
            <w:rFonts w:hint="eastAsia"/>
          </w:rPr>
          <w:delText>实施</w:delText>
        </w:r>
      </w:del>
      <w:ins w:id="312" w:author="dong yue" w:date="2022-08-19T13:48:00Z">
        <w:r w:rsidR="0074612E">
          <w:rPr>
            <w:rFonts w:hint="eastAsia"/>
          </w:rPr>
          <w:t>部署</w:t>
        </w:r>
      </w:ins>
      <w:r>
        <w:rPr>
          <w:rFonts w:hint="eastAsia"/>
        </w:rPr>
        <w:t>异常检测、流量分析等</w:t>
      </w:r>
      <w:ins w:id="313" w:author="dong yue" w:date="2022-08-19T13:48:00Z">
        <w:r w:rsidR="0074612E">
          <w:rPr>
            <w:rFonts w:hint="eastAsia"/>
          </w:rPr>
          <w:t>技术</w:t>
        </w:r>
      </w:ins>
      <w:r>
        <w:rPr>
          <w:rFonts w:hint="eastAsia"/>
        </w:rPr>
        <w:t>手段，针对异常行为和指令可按需实现报警、阻断等功能，并保留攻击溯源样本；</w:t>
      </w:r>
    </w:p>
    <w:p w14:paraId="3E0D7666" w14:textId="0D76D363" w:rsidR="000F74AC" w:rsidRDefault="000F74AC" w:rsidP="000F74AC">
      <w:pPr>
        <w:pStyle w:val="af5"/>
      </w:pPr>
      <w:r>
        <w:rPr>
          <w:rFonts w:hint="eastAsia"/>
        </w:rPr>
        <w:t>应对标识解析系统进出流量和访问操作进行安全审计。</w:t>
      </w:r>
    </w:p>
    <w:p w14:paraId="22983623" w14:textId="0E445503" w:rsidR="000F74AC" w:rsidRDefault="000F74AC" w:rsidP="000F74AC">
      <w:pPr>
        <w:pStyle w:val="afff"/>
        <w:spacing w:before="156" w:after="156"/>
      </w:pPr>
      <w:r>
        <w:rPr>
          <w:rFonts w:hint="eastAsia"/>
        </w:rPr>
        <w:t>网络入侵防范</w:t>
      </w:r>
    </w:p>
    <w:p w14:paraId="3012AC8C" w14:textId="7F6913D3" w:rsidR="000F74AC" w:rsidRDefault="000F74AC" w:rsidP="000F74AC">
      <w:pPr>
        <w:pStyle w:val="affffb"/>
        <w:ind w:firstLine="420"/>
        <w:rPr>
          <w:szCs w:val="21"/>
        </w:rPr>
      </w:pPr>
      <w:r>
        <w:rPr>
          <w:rFonts w:hint="eastAsia"/>
          <w:szCs w:val="21"/>
        </w:rPr>
        <w:t>除满足基本级防护要求之外，还应</w:t>
      </w:r>
      <w:del w:id="314" w:author="dong yue" w:date="2022-08-22T11:30:00Z">
        <w:r w:rsidDel="00B076AB">
          <w:rPr>
            <w:rFonts w:hint="eastAsia"/>
            <w:szCs w:val="21"/>
          </w:rPr>
          <w:delText>符合</w:delText>
        </w:r>
      </w:del>
      <w:ins w:id="315" w:author="dong yue" w:date="2022-08-22T11:30:00Z">
        <w:r w:rsidR="00B076AB">
          <w:rPr>
            <w:rFonts w:hint="eastAsia"/>
            <w:szCs w:val="21"/>
          </w:rPr>
          <w:t>满足</w:t>
        </w:r>
      </w:ins>
      <w:r>
        <w:rPr>
          <w:rFonts w:hint="eastAsia"/>
          <w:szCs w:val="21"/>
        </w:rPr>
        <w:t>以下要求：</w:t>
      </w:r>
    </w:p>
    <w:p w14:paraId="57723473" w14:textId="189D49A1" w:rsidR="000F74AC" w:rsidRDefault="00842DF9" w:rsidP="000F74AC">
      <w:pPr>
        <w:pStyle w:val="af5"/>
        <w:numPr>
          <w:ilvl w:val="0"/>
          <w:numId w:val="74"/>
        </w:numPr>
      </w:pPr>
      <w:r>
        <w:rPr>
          <w:rFonts w:hint="eastAsia"/>
        </w:rPr>
        <w:t>应具备相应技术能力，可以根据实际情况对</w:t>
      </w:r>
      <w:r w:rsidRPr="00842DF9">
        <w:rPr>
          <w:rFonts w:hint="eastAsia"/>
        </w:rPr>
        <w:t>特定地址/网段采取技术手段防止地址欺骗</w:t>
      </w:r>
      <w:r w:rsidR="009C660C">
        <w:rPr>
          <w:rFonts w:hint="eastAsia"/>
        </w:rPr>
        <w:t>；</w:t>
      </w:r>
    </w:p>
    <w:p w14:paraId="15E56056" w14:textId="04E593E1" w:rsidR="00A32FDB" w:rsidRDefault="009C660C" w:rsidP="000F74AC">
      <w:pPr>
        <w:pStyle w:val="af5"/>
        <w:numPr>
          <w:ilvl w:val="0"/>
          <w:numId w:val="74"/>
        </w:numPr>
      </w:pPr>
      <w:r w:rsidRPr="009C660C">
        <w:rPr>
          <w:rFonts w:hint="eastAsia"/>
        </w:rPr>
        <w:t>应具备相应技术能力，可以对D</w:t>
      </w:r>
      <w:ins w:id="316" w:author="dong yue" w:date="2022-08-19T13:58:00Z">
        <w:r w:rsidR="006D2591">
          <w:t>o</w:t>
        </w:r>
      </w:ins>
      <w:del w:id="317" w:author="dong yue" w:date="2022-08-19T13:58:00Z">
        <w:r w:rsidRPr="009C660C" w:rsidDel="006D2591">
          <w:rPr>
            <w:rFonts w:hint="eastAsia"/>
          </w:rPr>
          <w:delText>O</w:delText>
        </w:r>
      </w:del>
      <w:r w:rsidRPr="009C660C">
        <w:rPr>
          <w:rFonts w:hint="eastAsia"/>
        </w:rPr>
        <w:t>S/DD</w:t>
      </w:r>
      <w:ins w:id="318" w:author="dong yue" w:date="2022-08-19T13:58:00Z">
        <w:r w:rsidR="006D2591">
          <w:t>o</w:t>
        </w:r>
      </w:ins>
      <w:del w:id="319" w:author="dong yue" w:date="2022-08-19T13:58:00Z">
        <w:r w:rsidRPr="009C660C" w:rsidDel="006D2591">
          <w:rPr>
            <w:rFonts w:hint="eastAsia"/>
          </w:rPr>
          <w:delText>O</w:delText>
        </w:r>
      </w:del>
      <w:r w:rsidRPr="009C660C">
        <w:rPr>
          <w:rFonts w:hint="eastAsia"/>
        </w:rPr>
        <w:t>S攻击进行一定程度的抵御</w:t>
      </w:r>
      <w:r>
        <w:rPr>
          <w:rFonts w:hint="eastAsia"/>
        </w:rPr>
        <w:t>；</w:t>
      </w:r>
    </w:p>
    <w:p w14:paraId="53530574" w14:textId="5FD71B8A" w:rsidR="000F74AC" w:rsidRDefault="000F74AC">
      <w:pPr>
        <w:pStyle w:val="af5"/>
      </w:pPr>
      <w:r>
        <w:rPr>
          <w:rFonts w:hint="eastAsia"/>
        </w:rPr>
        <w:t>应采取技术措施对网络行为进行分析，实现对网络攻击特别是新型网络攻击行为的分析</w:t>
      </w:r>
      <w:ins w:id="320" w:author="dong yue" w:date="2022-08-19T13:49:00Z">
        <w:r w:rsidR="0074612E">
          <w:rPr>
            <w:rFonts w:hint="eastAsia"/>
          </w:rPr>
          <w:t>。</w:t>
        </w:r>
      </w:ins>
      <w:del w:id="321" w:author="dong yue" w:date="2022-08-19T13:49:00Z">
        <w:r w:rsidDel="0074612E">
          <w:rPr>
            <w:rFonts w:hint="eastAsia"/>
          </w:rPr>
          <w:delText>；</w:delText>
        </w:r>
      </w:del>
    </w:p>
    <w:p w14:paraId="6E7DFC66" w14:textId="54A918E6" w:rsidR="000F74AC" w:rsidRDefault="0004255F" w:rsidP="0004255F">
      <w:pPr>
        <w:pStyle w:val="afff"/>
        <w:spacing w:before="156" w:after="156"/>
      </w:pPr>
      <w:r>
        <w:rPr>
          <w:rFonts w:hint="eastAsia"/>
        </w:rPr>
        <w:t>安全审计</w:t>
      </w:r>
    </w:p>
    <w:p w14:paraId="1C64BCB3" w14:textId="0E3E7B43" w:rsidR="0004255F" w:rsidRDefault="0004255F" w:rsidP="0004255F">
      <w:pPr>
        <w:pStyle w:val="affffb"/>
        <w:ind w:firstLine="420"/>
        <w:rPr>
          <w:szCs w:val="21"/>
        </w:rPr>
      </w:pPr>
      <w:r>
        <w:rPr>
          <w:rFonts w:hint="eastAsia"/>
          <w:szCs w:val="21"/>
        </w:rPr>
        <w:t>除满足基本级防护要求之外，还应</w:t>
      </w:r>
      <w:del w:id="322" w:author="dong yue" w:date="2022-08-22T11:30:00Z">
        <w:r w:rsidDel="00B076AB">
          <w:rPr>
            <w:rFonts w:hint="eastAsia"/>
            <w:szCs w:val="21"/>
          </w:rPr>
          <w:delText>符合</w:delText>
        </w:r>
      </w:del>
      <w:ins w:id="323" w:author="dong yue" w:date="2022-08-22T11:30:00Z">
        <w:r w:rsidR="00B076AB">
          <w:rPr>
            <w:rFonts w:hint="eastAsia"/>
            <w:szCs w:val="21"/>
          </w:rPr>
          <w:t>满足</w:t>
        </w:r>
      </w:ins>
      <w:r>
        <w:rPr>
          <w:rFonts w:hint="eastAsia"/>
          <w:szCs w:val="21"/>
        </w:rPr>
        <w:t>以下要求：</w:t>
      </w:r>
    </w:p>
    <w:p w14:paraId="73882293" w14:textId="77777777" w:rsidR="002A5F3E" w:rsidRDefault="002A5F3E" w:rsidP="002A5F3E">
      <w:pPr>
        <w:pStyle w:val="af5"/>
        <w:numPr>
          <w:ilvl w:val="0"/>
          <w:numId w:val="112"/>
        </w:numPr>
      </w:pPr>
      <w:r>
        <w:rPr>
          <w:rFonts w:hint="eastAsia"/>
        </w:rPr>
        <w:t>应对分散在各个网络设备上的审计数据进行收集汇总和集中分析；</w:t>
      </w:r>
    </w:p>
    <w:p w14:paraId="75E8A3C1" w14:textId="58208B2D" w:rsidR="0004255F" w:rsidRDefault="0004255F" w:rsidP="002B23EC">
      <w:pPr>
        <w:pStyle w:val="af5"/>
        <w:numPr>
          <w:ilvl w:val="0"/>
          <w:numId w:val="112"/>
        </w:numPr>
      </w:pPr>
      <w:r>
        <w:rPr>
          <w:rFonts w:hint="eastAsia"/>
        </w:rPr>
        <w:t>应对安全策略、恶意代码、补丁升级等安全相关事项进行集中管理；</w:t>
      </w:r>
    </w:p>
    <w:p w14:paraId="78DF118E" w14:textId="77777777" w:rsidR="0004255F" w:rsidRDefault="0004255F">
      <w:pPr>
        <w:pStyle w:val="af5"/>
      </w:pPr>
      <w:r>
        <w:rPr>
          <w:rFonts w:hint="eastAsia"/>
        </w:rPr>
        <w:t>应能对网络中发生的各类安全事件进行识别、报警和分析；</w:t>
      </w:r>
    </w:p>
    <w:p w14:paraId="20B16AE6" w14:textId="17D7FCF8" w:rsidR="0004255F" w:rsidRDefault="0004255F">
      <w:pPr>
        <w:pStyle w:val="af5"/>
      </w:pPr>
      <w:r>
        <w:rPr>
          <w:rFonts w:hint="eastAsia"/>
        </w:rPr>
        <w:t>应对标识业务服务情况进行监测，如服务解析量异常、解析状态异常、解析时延异常等，能够对业务上的安全事件进行识别、预警和分析。</w:t>
      </w:r>
    </w:p>
    <w:p w14:paraId="762D07F8" w14:textId="383648A5" w:rsidR="0004255F" w:rsidRDefault="00771ABE" w:rsidP="0004255F">
      <w:pPr>
        <w:pStyle w:val="affe"/>
        <w:spacing w:before="156" w:after="156"/>
      </w:pPr>
      <w:bookmarkStart w:id="324" w:name="_Toc102814351"/>
      <w:r>
        <w:rPr>
          <w:rFonts w:hint="eastAsia"/>
        </w:rPr>
        <w:t>业务及</w:t>
      </w:r>
      <w:r w:rsidR="0004255F">
        <w:rPr>
          <w:rFonts w:hint="eastAsia"/>
        </w:rPr>
        <w:t>应用安全</w:t>
      </w:r>
      <w:del w:id="325" w:author="dong yue" w:date="2022-08-19T09:39:00Z">
        <w:r w:rsidR="0004255F" w:rsidDel="00AF07F4">
          <w:rPr>
            <w:rFonts w:hint="eastAsia"/>
          </w:rPr>
          <w:delText>防护</w:delText>
        </w:r>
      </w:del>
      <w:bookmarkEnd w:id="324"/>
    </w:p>
    <w:p w14:paraId="7055A9B4" w14:textId="3F1811A3" w:rsidR="0004255F" w:rsidRDefault="0004255F" w:rsidP="0004255F">
      <w:pPr>
        <w:pStyle w:val="afff"/>
        <w:spacing w:before="156" w:after="156"/>
      </w:pPr>
      <w:r>
        <w:rPr>
          <w:rFonts w:hint="eastAsia"/>
        </w:rPr>
        <w:t>身份认证与访问控制</w:t>
      </w:r>
    </w:p>
    <w:p w14:paraId="51B4EECE" w14:textId="21B18142" w:rsidR="0004255F" w:rsidRDefault="0004255F" w:rsidP="0004255F">
      <w:pPr>
        <w:pStyle w:val="affffb"/>
        <w:ind w:firstLine="420"/>
      </w:pPr>
      <w:r>
        <w:rPr>
          <w:rFonts w:hint="eastAsia"/>
        </w:rPr>
        <w:t>除满足基本级防护要求之外，还应</w:t>
      </w:r>
      <w:del w:id="326" w:author="dong yue" w:date="2022-08-22T11:30:00Z">
        <w:r w:rsidDel="00B076AB">
          <w:rPr>
            <w:rFonts w:hint="eastAsia"/>
          </w:rPr>
          <w:delText>符合</w:delText>
        </w:r>
      </w:del>
      <w:ins w:id="327" w:author="dong yue" w:date="2022-08-22T11:30:00Z">
        <w:r w:rsidR="00B076AB">
          <w:rPr>
            <w:rFonts w:hint="eastAsia"/>
          </w:rPr>
          <w:t>满足</w:t>
        </w:r>
      </w:ins>
      <w:r>
        <w:rPr>
          <w:rFonts w:hint="eastAsia"/>
        </w:rPr>
        <w:t>以下要求：</w:t>
      </w:r>
    </w:p>
    <w:p w14:paraId="0D8C6552" w14:textId="77777777" w:rsidR="00C525E2" w:rsidRPr="00C525E2" w:rsidRDefault="00C525E2" w:rsidP="007E7CA3">
      <w:pPr>
        <w:pStyle w:val="af5"/>
        <w:numPr>
          <w:ilvl w:val="0"/>
          <w:numId w:val="135"/>
        </w:numPr>
      </w:pPr>
      <w:r w:rsidRPr="00C525E2">
        <w:rPr>
          <w:rFonts w:hint="eastAsia"/>
        </w:rPr>
        <w:t>应在标识解析系统边界部署访问控制设备，并启用访问控制功能，具有根据IP和端口为数据流提供明确的允许/拒绝访问的能力，并设置为默认拒绝，而只根据业务需要对特定网段开放访问权限；</w:t>
      </w:r>
    </w:p>
    <w:p w14:paraId="5573462F" w14:textId="4A83238D" w:rsidR="00C525E2" w:rsidRDefault="00221DA7" w:rsidP="007E7CA3">
      <w:pPr>
        <w:pStyle w:val="af5"/>
      </w:pPr>
      <w:r w:rsidRPr="00221DA7">
        <w:rPr>
          <w:rFonts w:hint="eastAsia"/>
        </w:rPr>
        <w:t>应支持对标识解析客户端和用户等的双向身份认证，确保访问请求来自可靠的签名证书或可靠渠道；</w:t>
      </w:r>
    </w:p>
    <w:p w14:paraId="6A6BB103" w14:textId="0B497DFE" w:rsidR="00B86994" w:rsidDel="006D2591" w:rsidRDefault="00B86994" w:rsidP="007E7CA3">
      <w:pPr>
        <w:pStyle w:val="af5"/>
        <w:rPr>
          <w:moveFrom w:id="328" w:author="dong yue" w:date="2022-08-19T14:00:00Z"/>
        </w:rPr>
      </w:pPr>
      <w:moveFromRangeStart w:id="329" w:author="dong yue" w:date="2022-08-19T14:00:00Z" w:name="move111810035"/>
      <w:moveFrom w:id="330" w:author="dong yue" w:date="2022-08-19T14:00:00Z">
        <w:r w:rsidDel="006D2591">
          <w:rPr>
            <w:rFonts w:hint="eastAsia"/>
          </w:rPr>
          <w:t>应及时删除或停用多余的、过期的账户，避免共享账户的存在</w:t>
        </w:r>
        <w:r w:rsidR="000D332E" w:rsidDel="006D2591">
          <w:rPr>
            <w:rFonts w:hint="eastAsia"/>
          </w:rPr>
          <w:t>；</w:t>
        </w:r>
      </w:moveFrom>
    </w:p>
    <w:moveFromRangeEnd w:id="329"/>
    <w:p w14:paraId="6B427700" w14:textId="6C7B7793" w:rsidR="000D332E" w:rsidRDefault="000D332E" w:rsidP="002B23EC">
      <w:pPr>
        <w:pStyle w:val="af5"/>
      </w:pPr>
      <w:r w:rsidRPr="000D332E">
        <w:rPr>
          <w:rFonts w:hint="eastAsia"/>
        </w:rPr>
        <w:t>应对重点</w:t>
      </w:r>
      <w:r>
        <w:rPr>
          <w:rFonts w:hint="eastAsia"/>
        </w:rPr>
        <w:t>标识</w:t>
      </w:r>
      <w:r w:rsidRPr="000D332E">
        <w:rPr>
          <w:rFonts w:hint="eastAsia"/>
        </w:rPr>
        <w:t>信息进行特别标记，并采取措施严格控制用户对重点</w:t>
      </w:r>
      <w:r>
        <w:rPr>
          <w:rFonts w:hint="eastAsia"/>
        </w:rPr>
        <w:t>标识</w:t>
      </w:r>
      <w:r w:rsidRPr="000D332E">
        <w:rPr>
          <w:rFonts w:hint="eastAsia"/>
        </w:rPr>
        <w:t>信息的操作</w:t>
      </w:r>
      <w:r>
        <w:rPr>
          <w:rFonts w:hint="eastAsia"/>
        </w:rPr>
        <w:t>。</w:t>
      </w:r>
    </w:p>
    <w:p w14:paraId="2577FBC6" w14:textId="70D5BD37" w:rsidR="0004255F" w:rsidRPr="007E7CA3" w:rsidRDefault="000D332E" w:rsidP="0004255F">
      <w:pPr>
        <w:pStyle w:val="afff"/>
        <w:spacing w:before="156" w:after="156"/>
      </w:pPr>
      <w:r w:rsidRPr="007E7CA3">
        <w:rPr>
          <w:rFonts w:hint="eastAsia"/>
        </w:rPr>
        <w:t>通信</w:t>
      </w:r>
      <w:r w:rsidR="0004255F" w:rsidRPr="007E7CA3">
        <w:rPr>
          <w:rFonts w:hint="eastAsia"/>
        </w:rPr>
        <w:t>安全</w:t>
      </w:r>
    </w:p>
    <w:p w14:paraId="23C77C91" w14:textId="3FE9FD4D" w:rsidR="0004255F" w:rsidRDefault="0004255F" w:rsidP="0004255F">
      <w:pPr>
        <w:pStyle w:val="affffb"/>
        <w:ind w:firstLine="420"/>
      </w:pPr>
      <w:r>
        <w:rPr>
          <w:rFonts w:hint="eastAsia"/>
        </w:rPr>
        <w:t>除满足基本级防护要求之外，还应</w:t>
      </w:r>
      <w:del w:id="331" w:author="dong yue" w:date="2022-08-22T11:30:00Z">
        <w:r w:rsidDel="00B076AB">
          <w:rPr>
            <w:rFonts w:hint="eastAsia"/>
          </w:rPr>
          <w:delText>符合</w:delText>
        </w:r>
      </w:del>
      <w:ins w:id="332" w:author="dong yue" w:date="2022-08-22T11:30:00Z">
        <w:r w:rsidR="00B076AB">
          <w:rPr>
            <w:rFonts w:hint="eastAsia"/>
          </w:rPr>
          <w:t>满足</w:t>
        </w:r>
      </w:ins>
      <w:r>
        <w:rPr>
          <w:rFonts w:hint="eastAsia"/>
        </w:rPr>
        <w:t>以下要求：</w:t>
      </w:r>
    </w:p>
    <w:p w14:paraId="78DB5C7A" w14:textId="7119C271" w:rsidR="0004255F" w:rsidRPr="007E7CA3" w:rsidRDefault="0004255F" w:rsidP="00E03423">
      <w:pPr>
        <w:pStyle w:val="af5"/>
        <w:numPr>
          <w:ilvl w:val="0"/>
          <w:numId w:val="76"/>
        </w:numPr>
      </w:pPr>
      <w:r w:rsidRPr="007E7CA3">
        <w:rPr>
          <w:rFonts w:hint="eastAsia"/>
        </w:rPr>
        <w:t>采用高强度加密算法进行数据加密，保障数据传输的机密性。</w:t>
      </w:r>
    </w:p>
    <w:p w14:paraId="04454F1B" w14:textId="5070C221" w:rsidR="00E03423" w:rsidRDefault="00E03423" w:rsidP="00E03423">
      <w:pPr>
        <w:pStyle w:val="afff"/>
        <w:spacing w:before="156" w:after="156"/>
      </w:pPr>
      <w:r>
        <w:rPr>
          <w:rFonts w:hint="eastAsia"/>
        </w:rPr>
        <w:lastRenderedPageBreak/>
        <w:t>应用资源控制</w:t>
      </w:r>
    </w:p>
    <w:p w14:paraId="10D44C80" w14:textId="2904D763" w:rsidR="00E03423" w:rsidRDefault="00E03423" w:rsidP="00E03423">
      <w:pPr>
        <w:pStyle w:val="affffb"/>
        <w:ind w:firstLine="420"/>
      </w:pPr>
      <w:r>
        <w:rPr>
          <w:rFonts w:hint="eastAsia"/>
        </w:rPr>
        <w:t>同基本级防护要求。</w:t>
      </w:r>
    </w:p>
    <w:p w14:paraId="39C7AA49" w14:textId="3FC140B8" w:rsidR="00E03423" w:rsidRDefault="003D57ED" w:rsidP="00E03423">
      <w:pPr>
        <w:pStyle w:val="afff"/>
        <w:spacing w:before="156" w:after="156"/>
      </w:pPr>
      <w:r>
        <w:rPr>
          <w:rFonts w:hint="eastAsia"/>
        </w:rPr>
        <w:t>攻击防范</w:t>
      </w:r>
    </w:p>
    <w:p w14:paraId="73DCAFC1" w14:textId="5F0C95C9" w:rsidR="003D57ED" w:rsidRDefault="003D57ED" w:rsidP="003D57ED">
      <w:pPr>
        <w:pStyle w:val="affffb"/>
        <w:ind w:firstLine="420"/>
      </w:pPr>
      <w:r>
        <w:rPr>
          <w:rFonts w:hint="eastAsia"/>
        </w:rPr>
        <w:t>同基本级防护要求。</w:t>
      </w:r>
    </w:p>
    <w:p w14:paraId="7CB1D9AB" w14:textId="6AFE237F" w:rsidR="003D57ED" w:rsidRDefault="003D57ED" w:rsidP="003D57ED">
      <w:pPr>
        <w:pStyle w:val="affe"/>
        <w:spacing w:before="156" w:after="156"/>
      </w:pPr>
      <w:bookmarkStart w:id="333" w:name="_Toc102814352"/>
      <w:r>
        <w:rPr>
          <w:rFonts w:hint="eastAsia"/>
        </w:rPr>
        <w:t>数据安全</w:t>
      </w:r>
      <w:del w:id="334" w:author="dong yue" w:date="2022-08-19T09:39:00Z">
        <w:r w:rsidDel="00AF07F4">
          <w:rPr>
            <w:rFonts w:hint="eastAsia"/>
          </w:rPr>
          <w:delText>防护</w:delText>
        </w:r>
      </w:del>
      <w:bookmarkEnd w:id="333"/>
    </w:p>
    <w:p w14:paraId="2BAC87B3" w14:textId="78ECD9B7" w:rsidR="003D57ED" w:rsidRDefault="00CB4D8E" w:rsidP="003D57ED">
      <w:pPr>
        <w:pStyle w:val="affffb"/>
        <w:ind w:firstLine="420"/>
      </w:pPr>
      <w:r>
        <w:rPr>
          <w:rFonts w:hint="eastAsia"/>
        </w:rPr>
        <w:t>除满足基本级防护要求之外，还应</w:t>
      </w:r>
      <w:del w:id="335" w:author="dong yue" w:date="2022-08-22T11:31:00Z">
        <w:r w:rsidDel="00B076AB">
          <w:rPr>
            <w:rFonts w:hint="eastAsia"/>
          </w:rPr>
          <w:delText>符合</w:delText>
        </w:r>
      </w:del>
      <w:ins w:id="336" w:author="dong yue" w:date="2022-08-22T11:31:00Z">
        <w:r w:rsidR="00B076AB">
          <w:rPr>
            <w:rFonts w:hint="eastAsia"/>
          </w:rPr>
          <w:t>满足</w:t>
        </w:r>
      </w:ins>
      <w:r>
        <w:rPr>
          <w:rFonts w:hint="eastAsia"/>
        </w:rPr>
        <w:t>以下要求：</w:t>
      </w:r>
    </w:p>
    <w:p w14:paraId="5DD5764E" w14:textId="13D362E0" w:rsidR="00055FA9" w:rsidRDefault="00055FA9" w:rsidP="002B23EC">
      <w:pPr>
        <w:pStyle w:val="af5"/>
        <w:numPr>
          <w:ilvl w:val="0"/>
          <w:numId w:val="119"/>
        </w:numPr>
      </w:pPr>
      <w:r w:rsidRPr="00055FA9">
        <w:rPr>
          <w:rFonts w:hint="eastAsia"/>
        </w:rPr>
        <w:t>标识解析企业应设置数据备份系统、备用数据处理系统、备用网络系统和备用基础设施等。根据标识解析系统的灾难恢复能力等级要求确定具体的恢复时间目标（RTO）和恢复点目标（RPO）指标，并应按GB/T 20998的有关规定编制相应的应急灾备策略和应急灾备技术方案。</w:t>
      </w:r>
    </w:p>
    <w:p w14:paraId="7F17E74A" w14:textId="31EF2578" w:rsidR="00BE18EE" w:rsidRDefault="00BE18EE" w:rsidP="00BE18EE">
      <w:pPr>
        <w:pStyle w:val="affe"/>
        <w:spacing w:before="156" w:after="156"/>
      </w:pPr>
      <w:bookmarkStart w:id="337" w:name="_Toc102814353"/>
      <w:r>
        <w:rPr>
          <w:rFonts w:hint="eastAsia"/>
        </w:rPr>
        <w:t>安全管理</w:t>
      </w:r>
      <w:bookmarkEnd w:id="337"/>
    </w:p>
    <w:p w14:paraId="3E7D27DD" w14:textId="68CF740A" w:rsidR="00BE18EE" w:rsidRDefault="00BE18EE" w:rsidP="008707DA">
      <w:pPr>
        <w:pStyle w:val="afff"/>
        <w:spacing w:before="156" w:after="156"/>
      </w:pPr>
      <w:r>
        <w:rPr>
          <w:rFonts w:hint="eastAsia"/>
        </w:rPr>
        <w:t>安全管理制度</w:t>
      </w:r>
    </w:p>
    <w:p w14:paraId="16E4BEB0" w14:textId="3AA20F88" w:rsidR="00BE18EE" w:rsidRPr="007A4152" w:rsidRDefault="00BE18EE" w:rsidP="00BE18EE">
      <w:pPr>
        <w:ind w:left="360"/>
        <w:rPr>
          <w:rFonts w:ascii="宋体" w:hAnsi="宋体"/>
        </w:rPr>
      </w:pPr>
      <w:r w:rsidRPr="007A4152">
        <w:rPr>
          <w:rFonts w:ascii="宋体" w:hAnsi="宋体"/>
        </w:rPr>
        <w:t>除满足基本防护要求之外，还应</w:t>
      </w:r>
      <w:del w:id="338" w:author="dong yue" w:date="2022-08-22T11:31:00Z">
        <w:r w:rsidRPr="007A4152" w:rsidDel="00B076AB">
          <w:rPr>
            <w:rFonts w:ascii="宋体" w:hAnsi="宋体" w:hint="eastAsia"/>
          </w:rPr>
          <w:delText>符合</w:delText>
        </w:r>
      </w:del>
      <w:ins w:id="339" w:author="dong yue" w:date="2022-08-22T11:31:00Z">
        <w:r w:rsidR="00B076AB">
          <w:rPr>
            <w:rFonts w:ascii="宋体" w:hAnsi="宋体" w:hint="eastAsia"/>
          </w:rPr>
          <w:t>满足</w:t>
        </w:r>
      </w:ins>
      <w:r w:rsidRPr="007A4152">
        <w:rPr>
          <w:rFonts w:ascii="宋体" w:hAnsi="宋体"/>
        </w:rPr>
        <w:t>以下要求：</w:t>
      </w:r>
    </w:p>
    <w:p w14:paraId="607412F8" w14:textId="77777777" w:rsidR="00BE18EE" w:rsidRPr="007A4152" w:rsidRDefault="00BE18EE" w:rsidP="00BE18EE">
      <w:pPr>
        <w:pStyle w:val="af5"/>
        <w:numPr>
          <w:ilvl w:val="0"/>
          <w:numId w:val="78"/>
        </w:numPr>
      </w:pPr>
      <w:r w:rsidRPr="007A4152">
        <w:rPr>
          <w:rFonts w:hint="eastAsia"/>
        </w:rPr>
        <w:t>应形成由安全策略、管理制度、操作规程、记录表单等构成的全面的安全管理制度体系。</w:t>
      </w:r>
    </w:p>
    <w:p w14:paraId="79A382DD" w14:textId="39ED7A88" w:rsidR="00BE18EE" w:rsidRDefault="00BE18EE" w:rsidP="00BE18EE">
      <w:pPr>
        <w:pStyle w:val="afff"/>
        <w:spacing w:before="156" w:after="156"/>
      </w:pPr>
      <w:r>
        <w:rPr>
          <w:rFonts w:hint="eastAsia"/>
        </w:rPr>
        <w:t>安全管理机构和人员</w:t>
      </w:r>
    </w:p>
    <w:p w14:paraId="6682824E" w14:textId="32FA2EB7" w:rsidR="00BE18EE" w:rsidRDefault="00BE18EE" w:rsidP="00BE18EE">
      <w:pPr>
        <w:pStyle w:val="afff0"/>
        <w:spacing w:before="156" w:after="156"/>
      </w:pPr>
      <w:r>
        <w:rPr>
          <w:rFonts w:hint="eastAsia"/>
        </w:rPr>
        <w:t>安全管理机构</w:t>
      </w:r>
    </w:p>
    <w:p w14:paraId="1ABCF122" w14:textId="761C3838" w:rsidR="00BE18EE" w:rsidRDefault="00BE18EE" w:rsidP="00BE18EE">
      <w:pPr>
        <w:pStyle w:val="affffb"/>
        <w:ind w:firstLine="420"/>
      </w:pPr>
      <w:r>
        <w:rPr>
          <w:rFonts w:hint="eastAsia"/>
        </w:rPr>
        <w:t>同基本级防护要求。</w:t>
      </w:r>
    </w:p>
    <w:p w14:paraId="33A5AF0F" w14:textId="7B28AD1A" w:rsidR="00BE18EE" w:rsidRDefault="00BE18EE" w:rsidP="00BE18EE">
      <w:pPr>
        <w:pStyle w:val="afff0"/>
        <w:spacing w:before="156" w:after="156"/>
      </w:pPr>
      <w:r>
        <w:rPr>
          <w:rFonts w:hint="eastAsia"/>
        </w:rPr>
        <w:t>人员要求</w:t>
      </w:r>
    </w:p>
    <w:p w14:paraId="1CE19A12" w14:textId="7871157A" w:rsidR="00BE18EE" w:rsidRPr="007A4152" w:rsidRDefault="00BE18EE" w:rsidP="00BE18EE">
      <w:pPr>
        <w:pStyle w:val="affffb"/>
        <w:ind w:firstLine="420"/>
        <w:rPr>
          <w:szCs w:val="21"/>
        </w:rPr>
      </w:pPr>
      <w:r w:rsidRPr="007A4152">
        <w:rPr>
          <w:rFonts w:hint="eastAsia"/>
          <w:szCs w:val="21"/>
        </w:rPr>
        <w:t>除满足基本级防护要求之外，还应</w:t>
      </w:r>
      <w:del w:id="340" w:author="dong yue" w:date="2022-08-22T11:31:00Z">
        <w:r w:rsidRPr="007A4152" w:rsidDel="00B076AB">
          <w:rPr>
            <w:rFonts w:hint="eastAsia"/>
            <w:szCs w:val="21"/>
          </w:rPr>
          <w:delText>符合</w:delText>
        </w:r>
      </w:del>
      <w:ins w:id="341" w:author="dong yue" w:date="2022-08-22T11:31:00Z">
        <w:r w:rsidR="00B076AB">
          <w:rPr>
            <w:rFonts w:hint="eastAsia"/>
            <w:szCs w:val="21"/>
          </w:rPr>
          <w:t>满足</w:t>
        </w:r>
      </w:ins>
      <w:r w:rsidRPr="007A4152">
        <w:rPr>
          <w:rFonts w:hint="eastAsia"/>
          <w:szCs w:val="21"/>
        </w:rPr>
        <w:t>以下要求：</w:t>
      </w:r>
    </w:p>
    <w:p w14:paraId="325F7F38" w14:textId="77777777" w:rsidR="00BE18EE" w:rsidRPr="007A4152" w:rsidRDefault="00BE18EE" w:rsidP="00BE18EE">
      <w:pPr>
        <w:numPr>
          <w:ilvl w:val="0"/>
          <w:numId w:val="79"/>
        </w:numPr>
        <w:adjustRightInd/>
        <w:spacing w:line="240" w:lineRule="auto"/>
        <w:rPr>
          <w:rFonts w:ascii="宋体"/>
          <w:kern w:val="0"/>
        </w:rPr>
      </w:pPr>
      <w:bookmarkStart w:id="342" w:name="_Hlk74298806"/>
      <w:r w:rsidRPr="007A4152">
        <w:rPr>
          <w:rFonts w:ascii="宋体" w:hint="eastAsia"/>
          <w:kern w:val="0"/>
        </w:rPr>
        <w:t>应对被录用人员所具有的技术技能进行考核，应与被录用人员签署保密协议，与关键岗位人员签署岗位责任协议；</w:t>
      </w:r>
    </w:p>
    <w:p w14:paraId="14A06083" w14:textId="77777777" w:rsidR="00BE18EE" w:rsidRPr="007A4152" w:rsidRDefault="00BE18EE" w:rsidP="00BE18EE">
      <w:pPr>
        <w:numPr>
          <w:ilvl w:val="0"/>
          <w:numId w:val="79"/>
        </w:numPr>
        <w:adjustRightInd/>
        <w:spacing w:line="240" w:lineRule="auto"/>
        <w:rPr>
          <w:rFonts w:ascii="宋体"/>
          <w:kern w:val="0"/>
        </w:rPr>
      </w:pPr>
      <w:r w:rsidRPr="007A4152">
        <w:rPr>
          <w:rFonts w:ascii="宋体" w:hint="eastAsia"/>
          <w:kern w:val="0"/>
        </w:rPr>
        <w:t>人员离岗时，应办理严格的调离手续，并承诺调离后的保密义务后方可离开；</w:t>
      </w:r>
    </w:p>
    <w:p w14:paraId="67A33AE8" w14:textId="77777777" w:rsidR="00BE18EE" w:rsidRPr="007A4152" w:rsidRDefault="00BE18EE" w:rsidP="00BE18EE">
      <w:pPr>
        <w:numPr>
          <w:ilvl w:val="0"/>
          <w:numId w:val="79"/>
        </w:numPr>
        <w:adjustRightInd/>
        <w:spacing w:line="240" w:lineRule="auto"/>
        <w:rPr>
          <w:rFonts w:ascii="宋体"/>
          <w:kern w:val="0"/>
        </w:rPr>
      </w:pPr>
      <w:r w:rsidRPr="007A4152">
        <w:rPr>
          <w:rFonts w:ascii="宋体" w:hint="eastAsia"/>
          <w:kern w:val="0"/>
        </w:rPr>
        <w:t>应针对不同岗位制定不同的培训计划，对安全基础知识、岗位操作规程等进行培训，应定期对不同岗位的人员进行技能考核；</w:t>
      </w:r>
    </w:p>
    <w:p w14:paraId="7C17D4C2" w14:textId="77777777" w:rsidR="00BE18EE" w:rsidRPr="007A4152" w:rsidRDefault="00BE18EE" w:rsidP="00BE18EE">
      <w:pPr>
        <w:numPr>
          <w:ilvl w:val="0"/>
          <w:numId w:val="79"/>
        </w:numPr>
        <w:adjustRightInd/>
        <w:spacing w:line="240" w:lineRule="auto"/>
        <w:rPr>
          <w:rFonts w:ascii="宋体"/>
          <w:kern w:val="0"/>
        </w:rPr>
      </w:pPr>
      <w:r w:rsidRPr="007A4152">
        <w:rPr>
          <w:rFonts w:ascii="宋体" w:hint="eastAsia"/>
          <w:kern w:val="0"/>
        </w:rPr>
        <w:t>获得系统访问授权的外部人员应签署保密协议，不得进行非授权操作，不得复制和泄露任何敏感信息；对关键区域或关键系统不允许外部人员访问。</w:t>
      </w:r>
    </w:p>
    <w:bookmarkEnd w:id="342"/>
    <w:p w14:paraId="6285BE59" w14:textId="4221018C" w:rsidR="00BE18EE" w:rsidRDefault="00BE18EE" w:rsidP="00BE18EE">
      <w:pPr>
        <w:pStyle w:val="afff"/>
        <w:spacing w:before="156" w:after="156"/>
      </w:pPr>
      <w:r>
        <w:rPr>
          <w:rFonts w:hint="eastAsia"/>
        </w:rPr>
        <w:t>安全建设管理</w:t>
      </w:r>
    </w:p>
    <w:p w14:paraId="07453633" w14:textId="088D90C1" w:rsidR="00BE18EE" w:rsidRDefault="00BE18EE" w:rsidP="00BE18EE">
      <w:pPr>
        <w:pStyle w:val="afff0"/>
        <w:spacing w:before="156" w:after="156"/>
      </w:pPr>
      <w:r>
        <w:rPr>
          <w:rFonts w:hint="eastAsia"/>
        </w:rPr>
        <w:t>定级</w:t>
      </w:r>
    </w:p>
    <w:p w14:paraId="39F6E207" w14:textId="4AA5B5F0" w:rsidR="00BE18EE" w:rsidRDefault="00BE18EE" w:rsidP="00BE18EE">
      <w:pPr>
        <w:pStyle w:val="affffb"/>
        <w:ind w:firstLine="420"/>
      </w:pPr>
      <w:r>
        <w:rPr>
          <w:rFonts w:hint="eastAsia"/>
        </w:rPr>
        <w:t>同基本级防护要求。</w:t>
      </w:r>
    </w:p>
    <w:p w14:paraId="5241830A" w14:textId="614F9743" w:rsidR="00BE18EE" w:rsidRDefault="00BE18EE" w:rsidP="00BE18EE">
      <w:pPr>
        <w:pStyle w:val="afff0"/>
        <w:spacing w:before="156" w:after="156"/>
      </w:pPr>
      <w:r>
        <w:rPr>
          <w:rFonts w:hint="eastAsia"/>
        </w:rPr>
        <w:t>安全方案设计</w:t>
      </w:r>
    </w:p>
    <w:p w14:paraId="329B36B8" w14:textId="082A7E7C" w:rsidR="00BE18EE" w:rsidDel="00EE0C4D" w:rsidRDefault="00BE18EE" w:rsidP="00BE18EE">
      <w:pPr>
        <w:pStyle w:val="affffb"/>
        <w:ind w:firstLine="420"/>
        <w:rPr>
          <w:del w:id="343" w:author="dong yue" w:date="2022-08-19T11:40:00Z"/>
        </w:rPr>
      </w:pPr>
      <w:r>
        <w:rPr>
          <w:rFonts w:hint="eastAsia"/>
        </w:rPr>
        <w:t>除满足基本级防护要求之外，还应</w:t>
      </w:r>
      <w:del w:id="344" w:author="dong yue" w:date="2022-08-22T11:31:00Z">
        <w:r w:rsidDel="00B076AB">
          <w:rPr>
            <w:rFonts w:hint="eastAsia"/>
          </w:rPr>
          <w:delText>符合</w:delText>
        </w:r>
      </w:del>
      <w:ins w:id="345" w:author="dong yue" w:date="2022-08-22T11:31:00Z">
        <w:r w:rsidR="00B076AB">
          <w:rPr>
            <w:rFonts w:hint="eastAsia"/>
          </w:rPr>
          <w:t>满足</w:t>
        </w:r>
      </w:ins>
      <w:r>
        <w:rPr>
          <w:rFonts w:hint="eastAsia"/>
        </w:rPr>
        <w:t>以下要求：</w:t>
      </w:r>
    </w:p>
    <w:p w14:paraId="422EFC14" w14:textId="6CE2D6F5" w:rsidR="00EA5E3E" w:rsidRDefault="00EA5E3E">
      <w:pPr>
        <w:pStyle w:val="affffb"/>
        <w:ind w:firstLine="420"/>
        <w:pPrChange w:id="346" w:author="dong yue" w:date="2022-08-19T11:40:00Z">
          <w:pPr>
            <w:pStyle w:val="af5"/>
            <w:numPr>
              <w:numId w:val="130"/>
            </w:numPr>
          </w:pPr>
        </w:pPrChange>
      </w:pPr>
      <w:moveFromRangeStart w:id="347" w:author="dong yue" w:date="2022-08-19T11:40:00Z" w:name="move111801666"/>
      <w:moveFrom w:id="348" w:author="dong yue" w:date="2022-08-19T11:40:00Z">
        <w:r w:rsidRPr="00EA5E3E" w:rsidDel="00EE0C4D">
          <w:rPr>
            <w:rFonts w:hint="eastAsia"/>
          </w:rPr>
          <w:t>应组织相关部门和有关安全技术专家对安全设计方案的合理性和正确性进行论证和审定，并且经过批准后，才能正式实施。</w:t>
        </w:r>
      </w:moveFrom>
      <w:moveFromRangeEnd w:id="347"/>
    </w:p>
    <w:p w14:paraId="2587E375" w14:textId="3B763DD6" w:rsidR="0010378D" w:rsidRPr="007A4152" w:rsidRDefault="0010378D" w:rsidP="002B23EC">
      <w:pPr>
        <w:pStyle w:val="af5"/>
        <w:numPr>
          <w:ilvl w:val="0"/>
          <w:numId w:val="130"/>
        </w:numPr>
      </w:pPr>
      <w:r>
        <w:rPr>
          <w:rFonts w:hint="eastAsia"/>
        </w:rPr>
        <w:t>应按照标识解析企业等级情况，统一</w:t>
      </w:r>
      <w:r w:rsidRPr="00343117">
        <w:rPr>
          <w:rFonts w:hint="eastAsia"/>
        </w:rPr>
        <w:t>考虑安全保障体系的总体安全策略、安全技术框架、安全管理策略、总体建设规划</w:t>
      </w:r>
      <w:r>
        <w:rPr>
          <w:rFonts w:hint="eastAsia"/>
        </w:rPr>
        <w:t>以及防护需求设计安全方案</w:t>
      </w:r>
      <w:r w:rsidRPr="00343117">
        <w:rPr>
          <w:rFonts w:hint="eastAsia"/>
        </w:rPr>
        <w:t>，并形成配套文件；</w:t>
      </w:r>
    </w:p>
    <w:p w14:paraId="456ADC1A" w14:textId="23F1E1A5" w:rsidR="00BE18EE" w:rsidRDefault="0010378D" w:rsidP="0010378D">
      <w:pPr>
        <w:pStyle w:val="af5"/>
      </w:pPr>
      <w:r w:rsidRPr="006846FD">
        <w:rPr>
          <w:rFonts w:hint="eastAsia"/>
        </w:rPr>
        <w:t>应根据等级测评、安全评估的结果定期调整和修订总体安全策略、安全技术框架、安全管理策略、总体建设规划、详细设计方案等相关配套文件。</w:t>
      </w:r>
    </w:p>
    <w:p w14:paraId="248C2BA2" w14:textId="4758AE05" w:rsidR="00BE18EE" w:rsidRDefault="00BE18EE" w:rsidP="00BE18EE">
      <w:pPr>
        <w:pStyle w:val="afff0"/>
        <w:spacing w:before="156" w:after="156"/>
      </w:pPr>
      <w:r>
        <w:rPr>
          <w:rFonts w:hint="eastAsia"/>
        </w:rPr>
        <w:lastRenderedPageBreak/>
        <w:t>产品采购和使用</w:t>
      </w:r>
    </w:p>
    <w:p w14:paraId="5E4A9ADD" w14:textId="0780D4BE" w:rsidR="00BE18EE" w:rsidRDefault="00BE18EE" w:rsidP="00BE18EE">
      <w:pPr>
        <w:pStyle w:val="affffb"/>
        <w:ind w:firstLine="420"/>
      </w:pPr>
      <w:r>
        <w:rPr>
          <w:rFonts w:hint="eastAsia"/>
        </w:rPr>
        <w:t>除满足基本级防护要求之外，还应</w:t>
      </w:r>
      <w:del w:id="349" w:author="dong yue" w:date="2022-08-22T11:31:00Z">
        <w:r w:rsidDel="00B076AB">
          <w:rPr>
            <w:rFonts w:hint="eastAsia"/>
          </w:rPr>
          <w:delText>符合</w:delText>
        </w:r>
      </w:del>
      <w:ins w:id="350" w:author="dong yue" w:date="2022-08-22T11:31:00Z">
        <w:r w:rsidR="00B076AB">
          <w:rPr>
            <w:rFonts w:hint="eastAsia"/>
          </w:rPr>
          <w:t>满足</w:t>
        </w:r>
      </w:ins>
      <w:r>
        <w:rPr>
          <w:rFonts w:hint="eastAsia"/>
        </w:rPr>
        <w:t>以下要求：</w:t>
      </w:r>
    </w:p>
    <w:p w14:paraId="6F23FBBB" w14:textId="77777777" w:rsidR="00BE18EE" w:rsidRDefault="00BE18EE" w:rsidP="00BE18EE">
      <w:pPr>
        <w:pStyle w:val="affffb"/>
        <w:ind w:firstLine="420"/>
      </w:pPr>
      <w:r>
        <w:rPr>
          <w:rFonts w:hint="eastAsia"/>
        </w:rPr>
        <w:t>a)</w:t>
      </w:r>
      <w:r>
        <w:rPr>
          <w:rFonts w:hint="eastAsia"/>
        </w:rPr>
        <w:tab/>
        <w:t>应预先对产品进行选型测试，确定产品候选范围，并定期审定和更新候选产品名单；</w:t>
      </w:r>
    </w:p>
    <w:p w14:paraId="3018E037" w14:textId="4DB2EC6D" w:rsidR="00BE18EE" w:rsidRDefault="00BE18EE" w:rsidP="00BE18EE">
      <w:pPr>
        <w:pStyle w:val="affffb"/>
        <w:ind w:firstLine="420"/>
      </w:pPr>
      <w:r>
        <w:rPr>
          <w:rFonts w:hint="eastAsia"/>
        </w:rPr>
        <w:t>b)</w:t>
      </w:r>
      <w:r>
        <w:rPr>
          <w:rFonts w:hint="eastAsia"/>
        </w:rPr>
        <w:tab/>
        <w:t>应对重要部位的产品委托专业测评单位进行专项测试，根据测试结果选用产品。</w:t>
      </w:r>
    </w:p>
    <w:p w14:paraId="6424F866" w14:textId="34775CC4" w:rsidR="00BE18EE" w:rsidRDefault="00BE18EE" w:rsidP="00BE18EE">
      <w:pPr>
        <w:pStyle w:val="afff0"/>
        <w:spacing w:before="156" w:after="156"/>
      </w:pPr>
      <w:r>
        <w:rPr>
          <w:rFonts w:hint="eastAsia"/>
        </w:rPr>
        <w:t>软件开发</w:t>
      </w:r>
    </w:p>
    <w:p w14:paraId="69C30637" w14:textId="7B1130A9" w:rsidR="00BE18EE" w:rsidRDefault="00BE18EE" w:rsidP="00BE18EE">
      <w:pPr>
        <w:pStyle w:val="affffb"/>
        <w:ind w:firstLine="420"/>
      </w:pPr>
      <w:r>
        <w:rPr>
          <w:rFonts w:hint="eastAsia"/>
        </w:rPr>
        <w:t>除满足基本级防护要求之外，还应</w:t>
      </w:r>
      <w:del w:id="351" w:author="dong yue" w:date="2022-08-22T11:31:00Z">
        <w:r w:rsidDel="00B076AB">
          <w:rPr>
            <w:rFonts w:hint="eastAsia"/>
          </w:rPr>
          <w:delText>符合</w:delText>
        </w:r>
      </w:del>
      <w:ins w:id="352" w:author="dong yue" w:date="2022-08-22T11:31:00Z">
        <w:r w:rsidR="00B076AB">
          <w:rPr>
            <w:rFonts w:hint="eastAsia"/>
          </w:rPr>
          <w:t>满足</w:t>
        </w:r>
      </w:ins>
      <w:r>
        <w:rPr>
          <w:rFonts w:hint="eastAsia"/>
        </w:rPr>
        <w:t>以下要求：</w:t>
      </w:r>
    </w:p>
    <w:p w14:paraId="79D269A2" w14:textId="77777777" w:rsidR="00BE18EE" w:rsidRDefault="00BE18EE" w:rsidP="00BE18EE">
      <w:pPr>
        <w:pStyle w:val="affffb"/>
        <w:ind w:firstLine="420"/>
      </w:pPr>
      <w:r>
        <w:rPr>
          <w:rFonts w:hint="eastAsia"/>
        </w:rPr>
        <w:t>a)</w:t>
      </w:r>
      <w:r>
        <w:rPr>
          <w:rFonts w:hint="eastAsia"/>
        </w:rPr>
        <w:tab/>
        <w:t>应制定软件开发管理制度，明确说明开发过程的控制方法和人员行为准则；</w:t>
      </w:r>
    </w:p>
    <w:p w14:paraId="182B5D25" w14:textId="77777777" w:rsidR="00BE18EE" w:rsidRDefault="00BE18EE" w:rsidP="00BE18EE">
      <w:pPr>
        <w:pStyle w:val="affffb"/>
        <w:ind w:firstLine="420"/>
      </w:pPr>
      <w:r>
        <w:rPr>
          <w:rFonts w:hint="eastAsia"/>
        </w:rPr>
        <w:t>b)</w:t>
      </w:r>
      <w:r>
        <w:rPr>
          <w:rFonts w:hint="eastAsia"/>
        </w:rPr>
        <w:tab/>
        <w:t>应制定代码编写安全规范，要求开发人员参照规范编写代码；</w:t>
      </w:r>
    </w:p>
    <w:p w14:paraId="52A1207E" w14:textId="77777777" w:rsidR="00BE18EE" w:rsidRDefault="00BE18EE" w:rsidP="00BE18EE">
      <w:pPr>
        <w:pStyle w:val="affffb"/>
        <w:ind w:firstLine="420"/>
      </w:pPr>
      <w:r>
        <w:rPr>
          <w:rFonts w:hint="eastAsia"/>
        </w:rPr>
        <w:t>c)</w:t>
      </w:r>
      <w:r>
        <w:rPr>
          <w:rFonts w:hint="eastAsia"/>
        </w:rPr>
        <w:tab/>
        <w:t>应确保具备软件设计的相关文档和使用指南，并对文档使用进行控制；</w:t>
      </w:r>
    </w:p>
    <w:p w14:paraId="0A6869A1" w14:textId="77777777" w:rsidR="00BE18EE" w:rsidRDefault="00BE18EE" w:rsidP="00BE18EE">
      <w:pPr>
        <w:pStyle w:val="affffb"/>
        <w:ind w:firstLine="420"/>
      </w:pPr>
      <w:r>
        <w:rPr>
          <w:rFonts w:hint="eastAsia"/>
        </w:rPr>
        <w:t>d)</w:t>
      </w:r>
      <w:r>
        <w:rPr>
          <w:rFonts w:hint="eastAsia"/>
        </w:rPr>
        <w:tab/>
        <w:t>应确保对程序资源库的修改、更新、发布进行授权和批准，并严格进行版本控制；</w:t>
      </w:r>
    </w:p>
    <w:p w14:paraId="62A8EF85" w14:textId="77777777" w:rsidR="00BE18EE" w:rsidRDefault="00BE18EE" w:rsidP="00BE18EE">
      <w:pPr>
        <w:pStyle w:val="affffb"/>
        <w:ind w:firstLine="420"/>
      </w:pPr>
      <w:r>
        <w:rPr>
          <w:rFonts w:hint="eastAsia"/>
        </w:rPr>
        <w:t>e)</w:t>
      </w:r>
      <w:r>
        <w:rPr>
          <w:rFonts w:hint="eastAsia"/>
        </w:rPr>
        <w:tab/>
        <w:t>应确保开发人员为专职人员，开发人员的开发活动受到控制、监视和审查；</w:t>
      </w:r>
    </w:p>
    <w:p w14:paraId="622E9D19" w14:textId="75A7085A" w:rsidR="00BE18EE" w:rsidRDefault="00BE18EE" w:rsidP="00BE18EE">
      <w:pPr>
        <w:pStyle w:val="affffb"/>
        <w:ind w:firstLine="420"/>
      </w:pPr>
      <w:r>
        <w:rPr>
          <w:rFonts w:hint="eastAsia"/>
        </w:rPr>
        <w:t>f)</w:t>
      </w:r>
      <w:r>
        <w:rPr>
          <w:rFonts w:hint="eastAsia"/>
        </w:rPr>
        <w:tab/>
        <w:t>应要求开发单位提供软件源代码，并审查软件中可能存在的后门和隐蔽信道。</w:t>
      </w:r>
    </w:p>
    <w:p w14:paraId="23F853D1" w14:textId="6C0002E0" w:rsidR="00BE18EE" w:rsidRDefault="00BE18EE" w:rsidP="00BE18EE">
      <w:pPr>
        <w:pStyle w:val="afff0"/>
        <w:spacing w:before="156" w:after="156"/>
      </w:pPr>
      <w:r>
        <w:rPr>
          <w:rFonts w:hint="eastAsia"/>
        </w:rPr>
        <w:t>系统交付</w:t>
      </w:r>
    </w:p>
    <w:p w14:paraId="06EC35ED" w14:textId="12241A8E" w:rsidR="001A68C8" w:rsidRDefault="001A68C8" w:rsidP="001A68C8">
      <w:pPr>
        <w:pStyle w:val="affffb"/>
        <w:ind w:firstLine="420"/>
      </w:pPr>
      <w:r>
        <w:rPr>
          <w:rFonts w:hint="eastAsia"/>
        </w:rPr>
        <w:t>除满足基本级防护要求之外，还应</w:t>
      </w:r>
      <w:del w:id="353" w:author="dong yue" w:date="2022-08-22T11:31:00Z">
        <w:r w:rsidDel="00B076AB">
          <w:rPr>
            <w:rFonts w:hint="eastAsia"/>
          </w:rPr>
          <w:delText>符合</w:delText>
        </w:r>
      </w:del>
      <w:ins w:id="354" w:author="dong yue" w:date="2022-08-22T11:31:00Z">
        <w:r w:rsidR="00B076AB">
          <w:rPr>
            <w:rFonts w:hint="eastAsia"/>
          </w:rPr>
          <w:t>满足</w:t>
        </w:r>
      </w:ins>
      <w:r>
        <w:rPr>
          <w:rFonts w:hint="eastAsia"/>
        </w:rPr>
        <w:t>以下要求：</w:t>
      </w:r>
    </w:p>
    <w:p w14:paraId="577B2A3C" w14:textId="15B94FC0" w:rsidR="00BE18EE" w:rsidRDefault="001A68C8" w:rsidP="001A68C8">
      <w:pPr>
        <w:pStyle w:val="affffb"/>
        <w:ind w:firstLine="420"/>
      </w:pPr>
      <w:r>
        <w:rPr>
          <w:rFonts w:hint="eastAsia"/>
        </w:rPr>
        <w:t>a)</w:t>
      </w:r>
      <w:r>
        <w:rPr>
          <w:rFonts w:hint="eastAsia"/>
        </w:rPr>
        <w:tab/>
        <w:t>安全测试报告应包含密码应用安全性测试相关内容。</w:t>
      </w:r>
    </w:p>
    <w:p w14:paraId="013547E1" w14:textId="13C3BE49" w:rsidR="001A68C8" w:rsidRDefault="001A68C8" w:rsidP="001A68C8">
      <w:pPr>
        <w:pStyle w:val="afff0"/>
        <w:spacing w:before="156" w:after="156"/>
      </w:pPr>
      <w:r>
        <w:rPr>
          <w:rFonts w:hint="eastAsia"/>
        </w:rPr>
        <w:t>服务供应商选择</w:t>
      </w:r>
    </w:p>
    <w:p w14:paraId="428407EE" w14:textId="08862865" w:rsidR="001A68C8" w:rsidRDefault="001A68C8" w:rsidP="001A68C8">
      <w:pPr>
        <w:pStyle w:val="affffb"/>
        <w:ind w:firstLine="420"/>
      </w:pPr>
      <w:r>
        <w:rPr>
          <w:rFonts w:hint="eastAsia"/>
        </w:rPr>
        <w:t>除满足基本级防护要求之外，还应</w:t>
      </w:r>
      <w:del w:id="355" w:author="dong yue" w:date="2022-08-22T11:31:00Z">
        <w:r w:rsidDel="00B076AB">
          <w:rPr>
            <w:rFonts w:hint="eastAsia"/>
          </w:rPr>
          <w:delText>符合</w:delText>
        </w:r>
      </w:del>
      <w:ins w:id="356" w:author="dong yue" w:date="2022-08-22T11:31:00Z">
        <w:r w:rsidR="00B076AB">
          <w:rPr>
            <w:rFonts w:hint="eastAsia"/>
          </w:rPr>
          <w:t>满足</w:t>
        </w:r>
      </w:ins>
      <w:r>
        <w:rPr>
          <w:rFonts w:hint="eastAsia"/>
        </w:rPr>
        <w:t>以下要求：</w:t>
      </w:r>
    </w:p>
    <w:p w14:paraId="5E310C87" w14:textId="284DE406" w:rsidR="001A68C8" w:rsidRDefault="001A68C8" w:rsidP="001A68C8">
      <w:pPr>
        <w:pStyle w:val="af5"/>
        <w:numPr>
          <w:ilvl w:val="0"/>
          <w:numId w:val="81"/>
        </w:numPr>
      </w:pPr>
      <w:r>
        <w:rPr>
          <w:rFonts w:hint="eastAsia"/>
        </w:rPr>
        <w:t>应定期评审和审核服务供应商提供的服务，并对其变更服务内容加以控制；</w:t>
      </w:r>
    </w:p>
    <w:p w14:paraId="1ABA8A6F" w14:textId="0590CA05" w:rsidR="001A68C8" w:rsidDel="00BD6870" w:rsidRDefault="001A68C8" w:rsidP="001A68C8">
      <w:pPr>
        <w:pStyle w:val="af5"/>
        <w:rPr>
          <w:moveFrom w:id="357" w:author="dong yue" w:date="2022-08-19T14:02:00Z"/>
        </w:rPr>
      </w:pPr>
      <w:moveFromRangeStart w:id="358" w:author="dong yue" w:date="2022-08-19T14:02:00Z" w:name="move111810151"/>
      <w:moveFrom w:id="359" w:author="dong yue" w:date="2022-08-19T14:02:00Z">
        <w:r w:rsidDel="00BD6870">
          <w:rPr>
            <w:rFonts w:hint="eastAsia"/>
          </w:rPr>
          <w:t>应与选定的服务供应商签署保密协议，要求其不得泄露客户数据和业务系统的相关重要信息；</w:t>
        </w:r>
      </w:moveFrom>
    </w:p>
    <w:moveFromRangeEnd w:id="358"/>
    <w:p w14:paraId="5767A965" w14:textId="6F3A97D2" w:rsidR="001A68C8" w:rsidRDefault="001A68C8" w:rsidP="001A68C8">
      <w:pPr>
        <w:pStyle w:val="af5"/>
      </w:pPr>
      <w:r>
        <w:rPr>
          <w:rFonts w:hint="eastAsia"/>
        </w:rPr>
        <w:t>应保证供应商的重要变更及时传达到客户，并评估变更带来的安全风险，采取有关措施对风险进行控制。</w:t>
      </w:r>
    </w:p>
    <w:p w14:paraId="35DF44F5" w14:textId="7AC06EAF" w:rsidR="001A68C8" w:rsidRDefault="001A68C8" w:rsidP="001A68C8">
      <w:pPr>
        <w:pStyle w:val="afff"/>
        <w:spacing w:before="156" w:after="156"/>
      </w:pPr>
      <w:r>
        <w:rPr>
          <w:rFonts w:hint="eastAsia"/>
        </w:rPr>
        <w:t>安全运维管理</w:t>
      </w:r>
    </w:p>
    <w:p w14:paraId="02D308E8" w14:textId="0BDCB4E1" w:rsidR="001A68C8" w:rsidRDefault="001A68C8" w:rsidP="001A68C8">
      <w:pPr>
        <w:pStyle w:val="afff0"/>
        <w:spacing w:before="156" w:after="156"/>
      </w:pPr>
      <w:r>
        <w:rPr>
          <w:rFonts w:hint="eastAsia"/>
        </w:rPr>
        <w:t>环境管理</w:t>
      </w:r>
    </w:p>
    <w:p w14:paraId="338C0A53" w14:textId="4A2D1D55" w:rsidR="001A68C8" w:rsidRDefault="001A68C8" w:rsidP="001A68C8">
      <w:pPr>
        <w:pStyle w:val="affffb"/>
        <w:ind w:firstLine="420"/>
      </w:pPr>
      <w:r>
        <w:rPr>
          <w:rFonts w:hint="eastAsia"/>
        </w:rPr>
        <w:t>除满足基本级防护要求之外，还应</w:t>
      </w:r>
      <w:del w:id="360" w:author="dong yue" w:date="2022-08-22T11:31:00Z">
        <w:r w:rsidDel="00B076AB">
          <w:rPr>
            <w:rFonts w:hint="eastAsia"/>
          </w:rPr>
          <w:delText>符合</w:delText>
        </w:r>
      </w:del>
      <w:ins w:id="361" w:author="dong yue" w:date="2022-08-22T11:31:00Z">
        <w:r w:rsidR="00B076AB">
          <w:rPr>
            <w:rFonts w:hint="eastAsia"/>
          </w:rPr>
          <w:t>满足</w:t>
        </w:r>
      </w:ins>
      <w:r>
        <w:rPr>
          <w:rFonts w:hint="eastAsia"/>
        </w:rPr>
        <w:t>以下要求：</w:t>
      </w:r>
    </w:p>
    <w:p w14:paraId="1E74CFE5" w14:textId="64AA558C" w:rsidR="001A68C8" w:rsidRDefault="001A68C8" w:rsidP="001A68C8">
      <w:pPr>
        <w:pStyle w:val="af5"/>
        <w:numPr>
          <w:ilvl w:val="0"/>
          <w:numId w:val="82"/>
        </w:numPr>
      </w:pPr>
      <w:r>
        <w:rPr>
          <w:rFonts w:hint="eastAsia"/>
        </w:rPr>
        <w:t>应对出入人员进行相应级别的授权，对进入重要安全区域的人员和活动实时监视等；</w:t>
      </w:r>
    </w:p>
    <w:p w14:paraId="2D13E29F" w14:textId="250D7114" w:rsidR="001A68C8" w:rsidRDefault="001A68C8" w:rsidP="001A68C8">
      <w:pPr>
        <w:pStyle w:val="af5"/>
      </w:pPr>
      <w:r>
        <w:rPr>
          <w:rFonts w:hint="eastAsia"/>
        </w:rPr>
        <w:t>应加强对工业互联网设备部署环境的保密性管理，包括负责检查和维护的人员调离工作岗位应立即交还相关检查工具和检查维护记录等。</w:t>
      </w:r>
    </w:p>
    <w:p w14:paraId="0FB7E330" w14:textId="05BFB30E" w:rsidR="001A68C8" w:rsidRDefault="001A68C8" w:rsidP="001A68C8">
      <w:pPr>
        <w:pStyle w:val="afff0"/>
        <w:spacing w:before="156" w:after="156"/>
      </w:pPr>
      <w:r>
        <w:rPr>
          <w:rFonts w:hint="eastAsia"/>
        </w:rPr>
        <w:t>资产管理</w:t>
      </w:r>
    </w:p>
    <w:p w14:paraId="744801AE" w14:textId="44721C26" w:rsidR="001A68C8" w:rsidRDefault="001A68C8" w:rsidP="001A68C8">
      <w:pPr>
        <w:pStyle w:val="affffb"/>
        <w:ind w:firstLine="420"/>
      </w:pPr>
      <w:r>
        <w:rPr>
          <w:rFonts w:hint="eastAsia"/>
        </w:rPr>
        <w:t>除满足基本级防护要求之外，还应</w:t>
      </w:r>
      <w:del w:id="362" w:author="dong yue" w:date="2022-08-22T11:31:00Z">
        <w:r w:rsidDel="00B076AB">
          <w:rPr>
            <w:rFonts w:hint="eastAsia"/>
          </w:rPr>
          <w:delText>符合</w:delText>
        </w:r>
      </w:del>
      <w:ins w:id="363" w:author="dong yue" w:date="2022-08-22T11:31:00Z">
        <w:r w:rsidR="00B076AB">
          <w:rPr>
            <w:rFonts w:hint="eastAsia"/>
          </w:rPr>
          <w:t>满足</w:t>
        </w:r>
      </w:ins>
      <w:r>
        <w:rPr>
          <w:rFonts w:hint="eastAsia"/>
        </w:rPr>
        <w:t>以下要求：</w:t>
      </w:r>
    </w:p>
    <w:p w14:paraId="097575E3" w14:textId="315B5E4E" w:rsidR="001A68C8" w:rsidRDefault="001A68C8" w:rsidP="001A68C8">
      <w:pPr>
        <w:pStyle w:val="af5"/>
        <w:numPr>
          <w:ilvl w:val="0"/>
          <w:numId w:val="83"/>
        </w:numPr>
      </w:pPr>
      <w:r>
        <w:rPr>
          <w:rFonts w:hint="eastAsia"/>
        </w:rPr>
        <w:t>应根据资产的重要程度对资产进行标识管理，根据资产的价值选择相应的管理措施；</w:t>
      </w:r>
    </w:p>
    <w:p w14:paraId="7A383ABC" w14:textId="2F989769" w:rsidR="001A68C8" w:rsidRDefault="001A68C8" w:rsidP="001A68C8">
      <w:pPr>
        <w:pStyle w:val="af5"/>
      </w:pPr>
      <w:r>
        <w:rPr>
          <w:rFonts w:hint="eastAsia"/>
        </w:rPr>
        <w:t>应对信息分类与标识方法作出规定，并对信息的使用、传输和存储等进行规范化管理；</w:t>
      </w:r>
    </w:p>
    <w:p w14:paraId="5A32441E" w14:textId="23225386" w:rsidR="001A68C8" w:rsidRDefault="001A68C8" w:rsidP="001A68C8">
      <w:pPr>
        <w:pStyle w:val="af5"/>
      </w:pPr>
      <w:r>
        <w:rPr>
          <w:rFonts w:hint="eastAsia"/>
        </w:rPr>
        <w:t>应确保信息处理设备必须经过审批才能带离机房或办公地点，含有存储介质的设备带出工作环境时其中重要数据必须加密；</w:t>
      </w:r>
    </w:p>
    <w:p w14:paraId="556C1C9F" w14:textId="465A6C72" w:rsidR="001A68C8" w:rsidRDefault="001A68C8" w:rsidP="001A68C8">
      <w:pPr>
        <w:pStyle w:val="af5"/>
      </w:pPr>
      <w:r>
        <w:rPr>
          <w:rFonts w:hint="eastAsia"/>
        </w:rPr>
        <w:t>含有存储介质的设备在报废或重用前，应进行完全清除或被安全覆盖，确保该设备上的敏感数据和授权软件无法被恢复重用；</w:t>
      </w:r>
    </w:p>
    <w:p w14:paraId="2F92E4EB" w14:textId="3A3A008D" w:rsidR="001A68C8" w:rsidRDefault="001A68C8" w:rsidP="001A68C8">
      <w:pPr>
        <w:pStyle w:val="af5"/>
      </w:pPr>
      <w:r>
        <w:rPr>
          <w:rFonts w:hint="eastAsia"/>
        </w:rPr>
        <w:t>应建立资产变更的申报和审批程序，依据程序控制所有的变更，记录变更实施过程；</w:t>
      </w:r>
    </w:p>
    <w:p w14:paraId="2644D5F6" w14:textId="06079E65" w:rsidR="001A68C8" w:rsidRDefault="001A68C8" w:rsidP="001A68C8">
      <w:pPr>
        <w:pStyle w:val="af5"/>
      </w:pPr>
      <w:r>
        <w:rPr>
          <w:rFonts w:hint="eastAsia"/>
        </w:rPr>
        <w:t>应建立中止资产变更并从失败变更中恢复的程序，明确过程控制方法和人员职责，必要时对恢复过程进行演练。</w:t>
      </w:r>
    </w:p>
    <w:p w14:paraId="6D543A37" w14:textId="381B62ED" w:rsidR="001A68C8" w:rsidRDefault="001A68C8" w:rsidP="001A68C8">
      <w:pPr>
        <w:pStyle w:val="afff0"/>
        <w:spacing w:before="156" w:after="156"/>
      </w:pPr>
      <w:r>
        <w:rPr>
          <w:rFonts w:hint="eastAsia"/>
        </w:rPr>
        <w:lastRenderedPageBreak/>
        <w:t>安全审计</w:t>
      </w:r>
    </w:p>
    <w:p w14:paraId="0F063228" w14:textId="69A7FDCE" w:rsidR="001A68C8" w:rsidRDefault="001A68C8" w:rsidP="001A68C8">
      <w:pPr>
        <w:pStyle w:val="affffb"/>
        <w:ind w:firstLine="420"/>
      </w:pPr>
      <w:r>
        <w:rPr>
          <w:rFonts w:hint="eastAsia"/>
        </w:rPr>
        <w:t>除满足基本级防护要求之外，还应</w:t>
      </w:r>
      <w:del w:id="364" w:author="dong yue" w:date="2022-08-22T11:31:00Z">
        <w:r w:rsidDel="00B076AB">
          <w:rPr>
            <w:rFonts w:hint="eastAsia"/>
          </w:rPr>
          <w:delText>符合</w:delText>
        </w:r>
      </w:del>
      <w:ins w:id="365" w:author="dong yue" w:date="2022-08-22T11:31:00Z">
        <w:r w:rsidR="00B076AB">
          <w:rPr>
            <w:rFonts w:hint="eastAsia"/>
          </w:rPr>
          <w:t>满足</w:t>
        </w:r>
      </w:ins>
      <w:r>
        <w:rPr>
          <w:rFonts w:hint="eastAsia"/>
        </w:rPr>
        <w:t>以下要求：</w:t>
      </w:r>
    </w:p>
    <w:p w14:paraId="7BBED15D" w14:textId="60A0DC99" w:rsidR="001A68C8" w:rsidRDefault="001A68C8" w:rsidP="001A68C8">
      <w:pPr>
        <w:pStyle w:val="af5"/>
        <w:numPr>
          <w:ilvl w:val="0"/>
          <w:numId w:val="84"/>
        </w:numPr>
      </w:pPr>
      <w:r>
        <w:rPr>
          <w:rFonts w:hint="eastAsia"/>
        </w:rPr>
        <w:t>应能对远程访问企业内部网络的用户行为进行行为审计和数据分析</w:t>
      </w:r>
      <w:ins w:id="366" w:author="dong yue" w:date="2022-08-19T13:50:00Z">
        <w:r w:rsidR="00826324">
          <w:rPr>
            <w:rFonts w:hint="eastAsia"/>
          </w:rPr>
          <w:t>。</w:t>
        </w:r>
      </w:ins>
      <w:del w:id="367" w:author="dong yue" w:date="2022-08-19T13:50:00Z">
        <w:r w:rsidDel="00826324">
          <w:rPr>
            <w:rFonts w:hint="eastAsia"/>
          </w:rPr>
          <w:delText>；</w:delText>
        </w:r>
      </w:del>
    </w:p>
    <w:p w14:paraId="0B115990" w14:textId="5102225F" w:rsidR="001A68C8" w:rsidRDefault="00026FD3" w:rsidP="00026FD3">
      <w:pPr>
        <w:pStyle w:val="afff0"/>
        <w:spacing w:before="156" w:after="156"/>
      </w:pPr>
      <w:r>
        <w:rPr>
          <w:rFonts w:hint="eastAsia"/>
        </w:rPr>
        <w:t>配置管理</w:t>
      </w:r>
    </w:p>
    <w:p w14:paraId="1367221C" w14:textId="4282965D" w:rsidR="00026FD3" w:rsidRDefault="00026FD3" w:rsidP="00026FD3">
      <w:pPr>
        <w:pStyle w:val="affffb"/>
        <w:ind w:firstLine="420"/>
      </w:pPr>
      <w:r>
        <w:rPr>
          <w:rFonts w:hint="eastAsia"/>
        </w:rPr>
        <w:t>除满足基本级防护要求之外，还应</w:t>
      </w:r>
      <w:del w:id="368" w:author="dong yue" w:date="2022-08-22T11:32:00Z">
        <w:r w:rsidDel="00B076AB">
          <w:rPr>
            <w:rFonts w:hint="eastAsia"/>
          </w:rPr>
          <w:delText>符合</w:delText>
        </w:r>
      </w:del>
      <w:ins w:id="369" w:author="dong yue" w:date="2022-08-22T11:32:00Z">
        <w:r w:rsidR="00B076AB">
          <w:rPr>
            <w:rFonts w:hint="eastAsia"/>
          </w:rPr>
          <w:t>满足</w:t>
        </w:r>
      </w:ins>
      <w:r>
        <w:rPr>
          <w:rFonts w:hint="eastAsia"/>
        </w:rPr>
        <w:t>以下要求：</w:t>
      </w:r>
    </w:p>
    <w:p w14:paraId="76943CF2" w14:textId="68BB52BA" w:rsidR="00026FD3" w:rsidRDefault="00026FD3" w:rsidP="00026FD3">
      <w:pPr>
        <w:pStyle w:val="af5"/>
        <w:numPr>
          <w:ilvl w:val="0"/>
          <w:numId w:val="85"/>
        </w:numPr>
      </w:pPr>
      <w:r>
        <w:rPr>
          <w:rFonts w:hint="eastAsia"/>
        </w:rPr>
        <w:t>应将基本配置信息改变纳入变更范畴，实施对配置信息改变的控制，并及时更新基本配置信息库</w:t>
      </w:r>
      <w:ins w:id="370" w:author="dong yue" w:date="2022-08-19T13:50:00Z">
        <w:r w:rsidR="00826324">
          <w:rPr>
            <w:rFonts w:hint="eastAsia"/>
          </w:rPr>
          <w:t>；</w:t>
        </w:r>
      </w:ins>
      <w:del w:id="371" w:author="dong yue" w:date="2022-08-19T13:50:00Z">
        <w:r w:rsidDel="00826324">
          <w:rPr>
            <w:rFonts w:hint="eastAsia"/>
          </w:rPr>
          <w:delText>。</w:delText>
        </w:r>
      </w:del>
    </w:p>
    <w:p w14:paraId="59ED77FE" w14:textId="1FD898B5" w:rsidR="00026FD3" w:rsidRDefault="00026FD3" w:rsidP="00026FD3">
      <w:pPr>
        <w:pStyle w:val="af5"/>
      </w:pPr>
      <w:r>
        <w:rPr>
          <w:rFonts w:hint="eastAsia"/>
        </w:rPr>
        <w:t>应实现标识业务系统、安全设备、关联系统的管理员权限分离，分别设置安全管理员、系统管理元、审计管理员</w:t>
      </w:r>
      <w:ins w:id="372" w:author="dong yue" w:date="2022-08-19T13:50:00Z">
        <w:r w:rsidR="00826324">
          <w:rPr>
            <w:rFonts w:hint="eastAsia"/>
          </w:rPr>
          <w:t>。</w:t>
        </w:r>
      </w:ins>
      <w:del w:id="373" w:author="dong yue" w:date="2022-08-19T13:50:00Z">
        <w:r w:rsidDel="00826324">
          <w:rPr>
            <w:rFonts w:hint="eastAsia"/>
          </w:rPr>
          <w:delText>；</w:delText>
        </w:r>
      </w:del>
    </w:p>
    <w:p w14:paraId="4D93CA4B" w14:textId="3C0F828D" w:rsidR="00003CB8" w:rsidRDefault="00003CB8" w:rsidP="00003CB8">
      <w:pPr>
        <w:pStyle w:val="afff0"/>
        <w:spacing w:before="156" w:after="156"/>
      </w:pPr>
      <w:r>
        <w:rPr>
          <w:rFonts w:hint="eastAsia"/>
        </w:rPr>
        <w:t>连续性管理</w:t>
      </w:r>
    </w:p>
    <w:p w14:paraId="3A104279" w14:textId="71D63BA6" w:rsidR="00003CB8" w:rsidRPr="00003CB8" w:rsidRDefault="00003CB8" w:rsidP="00306508">
      <w:pPr>
        <w:pStyle w:val="affffb"/>
        <w:ind w:firstLine="420"/>
      </w:pPr>
      <w:r>
        <w:rPr>
          <w:rFonts w:hint="eastAsia"/>
        </w:rPr>
        <w:t>同基本级要求。</w:t>
      </w:r>
    </w:p>
    <w:p w14:paraId="13401574" w14:textId="4EE7B50F" w:rsidR="00026FD3" w:rsidRDefault="00026FD3" w:rsidP="00026FD3">
      <w:pPr>
        <w:pStyle w:val="afff0"/>
        <w:spacing w:before="156" w:after="156"/>
      </w:pPr>
      <w:r>
        <w:rPr>
          <w:rFonts w:hint="eastAsia"/>
        </w:rPr>
        <w:t>安全事件</w:t>
      </w:r>
      <w:r w:rsidR="00003CB8">
        <w:rPr>
          <w:rFonts w:hint="eastAsia"/>
        </w:rPr>
        <w:t>及应急管理</w:t>
      </w:r>
    </w:p>
    <w:p w14:paraId="25A7971F" w14:textId="1D13A10F" w:rsidR="00026FD3" w:rsidRDefault="00026FD3" w:rsidP="00026FD3">
      <w:pPr>
        <w:pStyle w:val="affffb"/>
        <w:ind w:firstLine="420"/>
      </w:pPr>
      <w:r>
        <w:rPr>
          <w:rFonts w:hint="eastAsia"/>
        </w:rPr>
        <w:t>除满足基本级防护要求之外，还应</w:t>
      </w:r>
      <w:del w:id="374" w:author="dong yue" w:date="2022-08-22T11:32:00Z">
        <w:r w:rsidDel="00B076AB">
          <w:rPr>
            <w:rFonts w:hint="eastAsia"/>
          </w:rPr>
          <w:delText>符合</w:delText>
        </w:r>
      </w:del>
      <w:ins w:id="375" w:author="dong yue" w:date="2022-08-22T11:32:00Z">
        <w:r w:rsidR="00B076AB">
          <w:rPr>
            <w:rFonts w:hint="eastAsia"/>
          </w:rPr>
          <w:t>满足</w:t>
        </w:r>
      </w:ins>
      <w:r>
        <w:rPr>
          <w:rFonts w:hint="eastAsia"/>
        </w:rPr>
        <w:t>以下要求：</w:t>
      </w:r>
    </w:p>
    <w:p w14:paraId="29242FD0" w14:textId="3DB85078" w:rsidR="00026FD3" w:rsidRDefault="00026FD3" w:rsidP="00306508">
      <w:pPr>
        <w:pStyle w:val="af5"/>
        <w:numPr>
          <w:ilvl w:val="0"/>
          <w:numId w:val="138"/>
        </w:numPr>
      </w:pPr>
      <w:r>
        <w:rPr>
          <w:rFonts w:hint="eastAsia"/>
        </w:rPr>
        <w:t>对造成业务中断和造成信息泄漏的重大安全事件应采用不同的处理程序和报告程序</w:t>
      </w:r>
      <w:r w:rsidR="00003CB8">
        <w:rPr>
          <w:rFonts w:hint="eastAsia"/>
        </w:rPr>
        <w:t>；</w:t>
      </w:r>
    </w:p>
    <w:p w14:paraId="16EE384E" w14:textId="77777777" w:rsidR="00003CB8" w:rsidRDefault="00003CB8" w:rsidP="00306508">
      <w:pPr>
        <w:pStyle w:val="af5"/>
      </w:pPr>
      <w:r>
        <w:rPr>
          <w:rFonts w:hint="eastAsia"/>
        </w:rPr>
        <w:t>应规定统一的应急预案框架，具体包括启动预案的条件、应急组织构成、应急资源保障、事后教育和培训等内容；</w:t>
      </w:r>
    </w:p>
    <w:p w14:paraId="4BF2D4C3" w14:textId="77777777" w:rsidR="00003CB8" w:rsidRDefault="00003CB8" w:rsidP="00003CB8">
      <w:pPr>
        <w:pStyle w:val="af5"/>
      </w:pPr>
      <w:r>
        <w:rPr>
          <w:rFonts w:hint="eastAsia"/>
        </w:rPr>
        <w:t>应定期开展网络安全应急演练，检验应急预案的可操作性，并结合应急演练结果，对应急预案进行评估和适用性修订；</w:t>
      </w:r>
    </w:p>
    <w:p w14:paraId="4E321105" w14:textId="0B0DC638" w:rsidR="00003CB8" w:rsidRDefault="00003CB8" w:rsidP="00306508">
      <w:pPr>
        <w:pStyle w:val="af5"/>
      </w:pPr>
      <w:r>
        <w:rPr>
          <w:rFonts w:hint="eastAsia"/>
        </w:rPr>
        <w:t>应在与外包运维服务商签订的协议中明确所有相关的安全要求。如可能涉及对敏感信息的访问、处理、存储要求，对基础设施中断服务的应急保障要求等。</w:t>
      </w:r>
    </w:p>
    <w:p w14:paraId="5C0636E5" w14:textId="0178FAE1" w:rsidR="00026FD3" w:rsidRDefault="00C44BC9" w:rsidP="00026FD3">
      <w:pPr>
        <w:pStyle w:val="affe"/>
        <w:spacing w:before="156" w:after="156"/>
      </w:pPr>
      <w:bookmarkStart w:id="376" w:name="_Toc102814354"/>
      <w:r>
        <w:rPr>
          <w:rFonts w:hint="eastAsia"/>
        </w:rPr>
        <w:t>物理和环境安全</w:t>
      </w:r>
      <w:bookmarkEnd w:id="376"/>
    </w:p>
    <w:p w14:paraId="193D2C65" w14:textId="5BEDDC27" w:rsidR="00C44BC9" w:rsidRDefault="00C44BC9" w:rsidP="00C44BC9">
      <w:pPr>
        <w:pStyle w:val="afff"/>
        <w:spacing w:before="156" w:after="156"/>
      </w:pPr>
      <w:r>
        <w:rPr>
          <w:rFonts w:hint="eastAsia"/>
        </w:rPr>
        <w:t>物理位置选择</w:t>
      </w:r>
    </w:p>
    <w:p w14:paraId="6DF9A708" w14:textId="6A6C8321" w:rsidR="00C44BC9" w:rsidRDefault="00C44BC9" w:rsidP="00C44BC9">
      <w:pPr>
        <w:pStyle w:val="affffb"/>
        <w:ind w:firstLine="420"/>
      </w:pPr>
      <w:r>
        <w:rPr>
          <w:rFonts w:hint="eastAsia"/>
        </w:rPr>
        <w:t>除满足基本级防护要求之外，还应</w:t>
      </w:r>
      <w:del w:id="377" w:author="dong yue" w:date="2022-08-22T11:32:00Z">
        <w:r w:rsidDel="00B076AB">
          <w:rPr>
            <w:rFonts w:hint="eastAsia"/>
          </w:rPr>
          <w:delText>符合</w:delText>
        </w:r>
      </w:del>
      <w:ins w:id="378" w:author="dong yue" w:date="2022-08-22T11:32:00Z">
        <w:r w:rsidR="00B076AB">
          <w:rPr>
            <w:rFonts w:hint="eastAsia"/>
          </w:rPr>
          <w:t>满足</w:t>
        </w:r>
      </w:ins>
      <w:r>
        <w:rPr>
          <w:rFonts w:hint="eastAsia"/>
        </w:rPr>
        <w:t>以下要求：</w:t>
      </w:r>
    </w:p>
    <w:p w14:paraId="1D89DFAF" w14:textId="52E61414" w:rsidR="00C44BC9" w:rsidRDefault="00C44BC9" w:rsidP="00C44BC9">
      <w:pPr>
        <w:pStyle w:val="affffb"/>
        <w:ind w:firstLine="420"/>
      </w:pPr>
      <w:r>
        <w:rPr>
          <w:rFonts w:hint="eastAsia"/>
        </w:rPr>
        <w:t>a)</w:t>
      </w:r>
      <w:r>
        <w:rPr>
          <w:rFonts w:hint="eastAsia"/>
        </w:rPr>
        <w:tab/>
        <w:t>在机房选址及设计时，满足GB 50174-</w:t>
      </w:r>
      <w:r>
        <w:t>2017</w:t>
      </w:r>
      <w:r>
        <w:rPr>
          <w:rFonts w:hint="eastAsia"/>
        </w:rPr>
        <w:t xml:space="preserve">的相关规定； </w:t>
      </w:r>
    </w:p>
    <w:p w14:paraId="4F23BCBA" w14:textId="612C0596" w:rsidR="00C44BC9" w:rsidRDefault="00C44BC9" w:rsidP="00C44BC9">
      <w:pPr>
        <w:pStyle w:val="affffb"/>
        <w:ind w:firstLine="420"/>
      </w:pPr>
      <w:r>
        <w:rPr>
          <w:rFonts w:hint="eastAsia"/>
        </w:rPr>
        <w:t>b)</w:t>
      </w:r>
      <w:r>
        <w:rPr>
          <w:rFonts w:hint="eastAsia"/>
        </w:rPr>
        <w:tab/>
        <w:t>确保工业互联网标识解析服务器及运行关键业务和数据的物理设备位于境内。</w:t>
      </w:r>
    </w:p>
    <w:p w14:paraId="70DF3404" w14:textId="683CC75D" w:rsidR="00F90C02" w:rsidRDefault="00F90C02" w:rsidP="00F90C02">
      <w:pPr>
        <w:pStyle w:val="afff"/>
        <w:spacing w:before="156" w:after="156"/>
      </w:pPr>
      <w:r>
        <w:rPr>
          <w:rFonts w:hint="eastAsia"/>
        </w:rPr>
        <w:t>物理访问控制</w:t>
      </w:r>
    </w:p>
    <w:p w14:paraId="7F589343" w14:textId="43869E0A" w:rsidR="00F90C02" w:rsidRDefault="00F90C02" w:rsidP="00F90C02">
      <w:pPr>
        <w:pStyle w:val="affffb"/>
        <w:ind w:firstLine="420"/>
      </w:pPr>
      <w:r>
        <w:rPr>
          <w:rFonts w:hint="eastAsia"/>
        </w:rPr>
        <w:t>除满足基本级防护要求之外，还应</w:t>
      </w:r>
      <w:del w:id="379" w:author="dong yue" w:date="2022-08-22T11:32:00Z">
        <w:r w:rsidDel="00B076AB">
          <w:rPr>
            <w:rFonts w:hint="eastAsia"/>
          </w:rPr>
          <w:delText>符合</w:delText>
        </w:r>
      </w:del>
      <w:ins w:id="380" w:author="dong yue" w:date="2022-08-22T11:32:00Z">
        <w:r w:rsidR="00B076AB">
          <w:rPr>
            <w:rFonts w:hint="eastAsia"/>
          </w:rPr>
          <w:t>满足</w:t>
        </w:r>
      </w:ins>
      <w:r>
        <w:rPr>
          <w:rFonts w:hint="eastAsia"/>
        </w:rPr>
        <w:t>以下要求：</w:t>
      </w:r>
    </w:p>
    <w:p w14:paraId="7EE8E56C" w14:textId="77777777" w:rsidR="00047342" w:rsidRDefault="00047342" w:rsidP="00047342">
      <w:pPr>
        <w:pStyle w:val="af5"/>
        <w:numPr>
          <w:ilvl w:val="0"/>
          <w:numId w:val="87"/>
        </w:numPr>
      </w:pPr>
      <w:r>
        <w:rPr>
          <w:rFonts w:hint="eastAsia"/>
        </w:rPr>
        <w:t>应对机房及工业互联网标识解析系统相关设备放置场地划分区域并在不同区域之间设置物理隔离装置，在重要区域前设置交付或安装等过渡区域；</w:t>
      </w:r>
    </w:p>
    <w:p w14:paraId="1BB6341D" w14:textId="47B65EB7" w:rsidR="00B236A8" w:rsidRDefault="00047342" w:rsidP="00047342">
      <w:pPr>
        <w:pStyle w:val="af5"/>
        <w:numPr>
          <w:ilvl w:val="0"/>
          <w:numId w:val="87"/>
        </w:numPr>
      </w:pPr>
      <w:r>
        <w:rPr>
          <w:rFonts w:hint="eastAsia"/>
        </w:rPr>
        <w:t>应设置机房及工业互联网标识解析系统相关设备放置场地防盗报警系统或设置有专人值守望的视频监控系统。</w:t>
      </w:r>
    </w:p>
    <w:p w14:paraId="246B9C45" w14:textId="23E92189" w:rsidR="00F90C02" w:rsidRDefault="00F90C02" w:rsidP="00F90C02">
      <w:pPr>
        <w:pStyle w:val="afff"/>
        <w:spacing w:before="156" w:after="156"/>
      </w:pPr>
      <w:r>
        <w:rPr>
          <w:rFonts w:hint="eastAsia"/>
        </w:rPr>
        <w:t>防盗窃和防破坏</w:t>
      </w:r>
    </w:p>
    <w:p w14:paraId="22AACD2F" w14:textId="4948977F" w:rsidR="00F90C02" w:rsidRDefault="00F90C02" w:rsidP="00F90C02">
      <w:pPr>
        <w:pStyle w:val="affffb"/>
        <w:ind w:firstLine="420"/>
      </w:pPr>
      <w:r>
        <w:rPr>
          <w:rFonts w:hint="eastAsia"/>
        </w:rPr>
        <w:t>除满足基本级防护要求之外，还应</w:t>
      </w:r>
      <w:del w:id="381" w:author="dong yue" w:date="2022-08-22T11:32:00Z">
        <w:r w:rsidDel="00B076AB">
          <w:rPr>
            <w:rFonts w:hint="eastAsia"/>
          </w:rPr>
          <w:delText>符合</w:delText>
        </w:r>
      </w:del>
      <w:ins w:id="382" w:author="dong yue" w:date="2022-08-22T11:32:00Z">
        <w:r w:rsidR="00B076AB">
          <w:rPr>
            <w:rFonts w:hint="eastAsia"/>
          </w:rPr>
          <w:t>满足</w:t>
        </w:r>
      </w:ins>
      <w:r>
        <w:rPr>
          <w:rFonts w:hint="eastAsia"/>
        </w:rPr>
        <w:t>以下要求：</w:t>
      </w:r>
    </w:p>
    <w:p w14:paraId="41B85B29" w14:textId="7AA321D4" w:rsidR="00F90C02" w:rsidRDefault="00F90C02" w:rsidP="00F90C02">
      <w:pPr>
        <w:pStyle w:val="affffb"/>
        <w:ind w:firstLine="420"/>
      </w:pPr>
      <w:r>
        <w:rPr>
          <w:rFonts w:hint="eastAsia"/>
        </w:rPr>
        <w:t>a)</w:t>
      </w:r>
      <w:r>
        <w:rPr>
          <w:rFonts w:hint="eastAsia"/>
        </w:rPr>
        <w:tab/>
      </w:r>
      <w:r w:rsidR="00047342" w:rsidRPr="00047342">
        <w:rPr>
          <w:rFonts w:hint="eastAsia"/>
        </w:rPr>
        <w:t>应对机房及工业互联网标识解析系统相关设备放置场地设置监控报警系统。</w:t>
      </w:r>
    </w:p>
    <w:p w14:paraId="3F172A96" w14:textId="793187B9" w:rsidR="00F90C02" w:rsidRDefault="00F90C02" w:rsidP="00F90C02">
      <w:pPr>
        <w:pStyle w:val="afff"/>
        <w:spacing w:before="156" w:after="156"/>
      </w:pPr>
      <w:r>
        <w:rPr>
          <w:rFonts w:hint="eastAsia"/>
        </w:rPr>
        <w:t>防雷击</w:t>
      </w:r>
    </w:p>
    <w:p w14:paraId="7C30CCB9" w14:textId="79A26587" w:rsidR="00F90C02" w:rsidRDefault="00F90C02" w:rsidP="00F90C02">
      <w:pPr>
        <w:pStyle w:val="affffb"/>
        <w:ind w:firstLine="420"/>
      </w:pPr>
      <w:r>
        <w:rPr>
          <w:rFonts w:hint="eastAsia"/>
        </w:rPr>
        <w:lastRenderedPageBreak/>
        <w:t>同基本级防护要求。</w:t>
      </w:r>
    </w:p>
    <w:p w14:paraId="661DD431" w14:textId="58C01624" w:rsidR="00F90C02" w:rsidRDefault="00F90C02" w:rsidP="00F90C02">
      <w:pPr>
        <w:pStyle w:val="afff"/>
        <w:spacing w:before="156" w:after="156"/>
      </w:pPr>
      <w:r>
        <w:rPr>
          <w:rFonts w:hint="eastAsia"/>
        </w:rPr>
        <w:t>防火</w:t>
      </w:r>
    </w:p>
    <w:p w14:paraId="16C33011" w14:textId="5EEC715C" w:rsidR="00F90C02" w:rsidRDefault="00F90C02" w:rsidP="00F90C02">
      <w:pPr>
        <w:pStyle w:val="affffb"/>
        <w:ind w:firstLine="420"/>
      </w:pPr>
      <w:r>
        <w:rPr>
          <w:rFonts w:hint="eastAsia"/>
        </w:rPr>
        <w:t>除满足基本级防护要求之外，还应</w:t>
      </w:r>
      <w:del w:id="383" w:author="dong yue" w:date="2022-08-22T11:32:00Z">
        <w:r w:rsidDel="00B076AB">
          <w:rPr>
            <w:rFonts w:hint="eastAsia"/>
          </w:rPr>
          <w:delText>符合</w:delText>
        </w:r>
      </w:del>
      <w:ins w:id="384" w:author="dong yue" w:date="2022-08-22T11:32:00Z">
        <w:r w:rsidR="00B076AB">
          <w:rPr>
            <w:rFonts w:hint="eastAsia"/>
          </w:rPr>
          <w:t>满足</w:t>
        </w:r>
      </w:ins>
      <w:r>
        <w:rPr>
          <w:rFonts w:hint="eastAsia"/>
        </w:rPr>
        <w:t>以下要求：</w:t>
      </w:r>
    </w:p>
    <w:p w14:paraId="789084D1" w14:textId="77777777" w:rsidR="00047342" w:rsidRDefault="00047342" w:rsidP="00047342">
      <w:pPr>
        <w:pStyle w:val="af5"/>
      </w:pPr>
      <w:r>
        <w:rPr>
          <w:rFonts w:hint="eastAsia"/>
        </w:rPr>
        <w:t>机房及工业互联网标识解析系统相关设备放置场地应设置火灾自动消防系统，能够自动检测火情、自动报警，并自动灭火；</w:t>
      </w:r>
    </w:p>
    <w:p w14:paraId="5C1E557E" w14:textId="5B4450C4" w:rsidR="00F90C02" w:rsidRDefault="00047342" w:rsidP="00047342">
      <w:pPr>
        <w:pStyle w:val="af5"/>
      </w:pPr>
      <w:r>
        <w:rPr>
          <w:rFonts w:hint="eastAsia"/>
        </w:rPr>
        <w:t>机房及相关的工作房间和辅助房应采用具有耐火等级的建筑材料。</w:t>
      </w:r>
    </w:p>
    <w:p w14:paraId="02F6FBCE" w14:textId="78C8E475" w:rsidR="00F90C02" w:rsidRDefault="00F90C02" w:rsidP="00F90C02">
      <w:pPr>
        <w:pStyle w:val="afff"/>
        <w:spacing w:before="156" w:after="156"/>
      </w:pPr>
      <w:r>
        <w:rPr>
          <w:rFonts w:hint="eastAsia"/>
        </w:rPr>
        <w:t>防水和防潮</w:t>
      </w:r>
    </w:p>
    <w:p w14:paraId="3FFC7E47" w14:textId="468C0EA6" w:rsidR="00F90C02" w:rsidRDefault="00F90C02" w:rsidP="00F90C02">
      <w:pPr>
        <w:pStyle w:val="affffb"/>
        <w:ind w:firstLine="420"/>
      </w:pPr>
      <w:r>
        <w:rPr>
          <w:rFonts w:hint="eastAsia"/>
        </w:rPr>
        <w:t>除满足基本级防护要求之外，还应</w:t>
      </w:r>
      <w:del w:id="385" w:author="dong yue" w:date="2022-08-22T11:32:00Z">
        <w:r w:rsidDel="00B076AB">
          <w:rPr>
            <w:rFonts w:hint="eastAsia"/>
          </w:rPr>
          <w:delText>符合</w:delText>
        </w:r>
      </w:del>
      <w:ins w:id="386" w:author="dong yue" w:date="2022-08-22T11:32:00Z">
        <w:r w:rsidR="00B076AB">
          <w:rPr>
            <w:rFonts w:hint="eastAsia"/>
          </w:rPr>
          <w:t>满足</w:t>
        </w:r>
      </w:ins>
      <w:r>
        <w:rPr>
          <w:rFonts w:hint="eastAsia"/>
        </w:rPr>
        <w:t>以下要求：</w:t>
      </w:r>
    </w:p>
    <w:p w14:paraId="4DF146C0" w14:textId="3C57DC79" w:rsidR="00F90C02" w:rsidRDefault="00047342" w:rsidP="00F90C02">
      <w:pPr>
        <w:pStyle w:val="af5"/>
        <w:numPr>
          <w:ilvl w:val="0"/>
          <w:numId w:val="89"/>
        </w:numPr>
      </w:pPr>
      <w:r w:rsidRPr="00047342">
        <w:rPr>
          <w:rFonts w:hint="eastAsia"/>
        </w:rPr>
        <w:t>应安装对水敏感的检测仪表或元件，对机房及工业互联网标识解析系统相关设备放置场地进行防水检测和报警。</w:t>
      </w:r>
    </w:p>
    <w:p w14:paraId="13339316" w14:textId="6FB2B27D" w:rsidR="00F90C02" w:rsidRDefault="00F90C02" w:rsidP="00F90C02">
      <w:pPr>
        <w:pStyle w:val="afff"/>
        <w:spacing w:before="156" w:after="156"/>
      </w:pPr>
      <w:r>
        <w:rPr>
          <w:rFonts w:hint="eastAsia"/>
        </w:rPr>
        <w:t>防静电</w:t>
      </w:r>
    </w:p>
    <w:p w14:paraId="57D79DB1" w14:textId="5864B3A5" w:rsidR="00047342" w:rsidRDefault="00047342" w:rsidP="00047342">
      <w:pPr>
        <w:pStyle w:val="affffb"/>
        <w:ind w:firstLine="420"/>
      </w:pPr>
      <w:bookmarkStart w:id="387" w:name="_Hlk111796447"/>
      <w:r>
        <w:rPr>
          <w:rFonts w:hint="eastAsia"/>
        </w:rPr>
        <w:t>除满足基本级防护要求之外，还应</w:t>
      </w:r>
      <w:del w:id="388" w:author="dong yue" w:date="2022-08-22T11:32:00Z">
        <w:r w:rsidDel="00B076AB">
          <w:rPr>
            <w:rFonts w:hint="eastAsia"/>
          </w:rPr>
          <w:delText>符合</w:delText>
        </w:r>
      </w:del>
      <w:ins w:id="389" w:author="dong yue" w:date="2022-08-22T11:32:00Z">
        <w:r w:rsidR="00B076AB">
          <w:rPr>
            <w:rFonts w:hint="eastAsia"/>
          </w:rPr>
          <w:t>满足</w:t>
        </w:r>
      </w:ins>
      <w:r>
        <w:rPr>
          <w:rFonts w:hint="eastAsia"/>
        </w:rPr>
        <w:t>以下要求：</w:t>
      </w:r>
      <w:bookmarkEnd w:id="387"/>
    </w:p>
    <w:p w14:paraId="54D30980" w14:textId="24CB88E1" w:rsidR="00F90C02" w:rsidRDefault="00047342" w:rsidP="00047342">
      <w:pPr>
        <w:pStyle w:val="affffb"/>
        <w:ind w:firstLine="420"/>
      </w:pPr>
      <w:r>
        <w:rPr>
          <w:rFonts w:hint="eastAsia"/>
        </w:rPr>
        <w:t>a)</w:t>
      </w:r>
      <w:r>
        <w:rPr>
          <w:rFonts w:hint="eastAsia"/>
        </w:rPr>
        <w:tab/>
        <w:t>应采取措施防止静电的产生</w:t>
      </w:r>
      <w:ins w:id="390" w:author="dong yue" w:date="2022-08-19T14:03:00Z">
        <w:r w:rsidR="00BD6870">
          <w:rPr>
            <w:rFonts w:hint="eastAsia"/>
          </w:rPr>
          <w:t>，</w:t>
        </w:r>
      </w:ins>
      <w:del w:id="391" w:author="dong yue" w:date="2022-08-19T14:02:00Z">
        <w:r w:rsidDel="00BD6870">
          <w:rPr>
            <w:rFonts w:hint="eastAsia"/>
          </w:rPr>
          <w:delText>,</w:delText>
        </w:r>
      </w:del>
      <w:r>
        <w:rPr>
          <w:rFonts w:hint="eastAsia"/>
        </w:rPr>
        <w:t>例如采用静电消除器、佩戴防静电手环等。</w:t>
      </w:r>
    </w:p>
    <w:p w14:paraId="47B9CFEF" w14:textId="1CDCAC01" w:rsidR="00F90C02" w:rsidRDefault="00F90C02" w:rsidP="00F90C02">
      <w:pPr>
        <w:pStyle w:val="afff"/>
        <w:spacing w:before="156" w:after="156"/>
        <w:rPr>
          <w:ins w:id="392" w:author="dong yue" w:date="2022-08-19T10:13:00Z"/>
        </w:rPr>
      </w:pPr>
      <w:r>
        <w:rPr>
          <w:rFonts w:hint="eastAsia"/>
        </w:rPr>
        <w:t>温湿度控制</w:t>
      </w:r>
    </w:p>
    <w:p w14:paraId="58BF663F" w14:textId="6A041676" w:rsidR="00452748" w:rsidRPr="00452748" w:rsidRDefault="00D45160">
      <w:pPr>
        <w:pStyle w:val="affffb"/>
        <w:ind w:firstLine="420"/>
        <w:pPrChange w:id="393" w:author="dong yue" w:date="2022-08-19T10:13:00Z">
          <w:pPr>
            <w:pStyle w:val="afff"/>
            <w:spacing w:before="156" w:after="156"/>
          </w:pPr>
        </w:pPrChange>
      </w:pPr>
      <w:ins w:id="394" w:author="dong yue" w:date="2022-08-19T10:36:00Z">
        <w:r w:rsidRPr="00D45160">
          <w:rPr>
            <w:rFonts w:hint="eastAsia"/>
          </w:rPr>
          <w:t>同基本级防护要求。</w:t>
        </w:r>
      </w:ins>
    </w:p>
    <w:p w14:paraId="026D0C54" w14:textId="15479826" w:rsidR="00F90C02" w:rsidDel="00D45160" w:rsidRDefault="0007171D">
      <w:pPr>
        <w:pStyle w:val="af5"/>
        <w:numPr>
          <w:ilvl w:val="0"/>
          <w:numId w:val="147"/>
        </w:numPr>
        <w:rPr>
          <w:del w:id="395" w:author="dong yue" w:date="2022-08-19T10:36:00Z"/>
        </w:rPr>
        <w:pPrChange w:id="396" w:author="dong yue" w:date="2022-08-19T10:21:00Z">
          <w:pPr>
            <w:pStyle w:val="affffb"/>
            <w:ind w:firstLine="420"/>
          </w:pPr>
        </w:pPrChange>
      </w:pPr>
      <w:del w:id="397" w:author="dong yue" w:date="2022-08-19T10:20:00Z">
        <w:r w:rsidRPr="00F90C02" w:rsidDel="006122D6">
          <w:rPr>
            <w:rFonts w:hint="eastAsia"/>
          </w:rPr>
          <w:delText>应满足</w:delText>
        </w:r>
        <w:r w:rsidRPr="003435D2" w:rsidDel="006122D6">
          <w:delText>GB/T 22239</w:delText>
        </w:r>
        <w:r w:rsidRPr="00F90C02" w:rsidDel="006122D6">
          <w:rPr>
            <w:rFonts w:hint="eastAsia"/>
          </w:rPr>
          <w:delText>中</w:delText>
        </w:r>
        <w:r w:rsidDel="006122D6">
          <w:delText>8.1.1.8</w:delText>
        </w:r>
        <w:r w:rsidRPr="00F90C02" w:rsidDel="006122D6">
          <w:rPr>
            <w:rFonts w:hint="eastAsia"/>
          </w:rPr>
          <w:delText>的相关要求。</w:delText>
        </w:r>
      </w:del>
    </w:p>
    <w:p w14:paraId="4F7DC1D7" w14:textId="19125F65" w:rsidR="00F90C02" w:rsidRDefault="00254342" w:rsidP="00254342">
      <w:pPr>
        <w:pStyle w:val="afff"/>
        <w:spacing w:before="156" w:after="156"/>
      </w:pPr>
      <w:r>
        <w:rPr>
          <w:rFonts w:hint="eastAsia"/>
        </w:rPr>
        <w:t>电力供应</w:t>
      </w:r>
    </w:p>
    <w:p w14:paraId="70E27124" w14:textId="33FB0E78" w:rsidR="00254342" w:rsidRDefault="00047342" w:rsidP="00254342">
      <w:pPr>
        <w:pStyle w:val="affffb"/>
        <w:ind w:firstLine="420"/>
      </w:pPr>
      <w:r>
        <w:rPr>
          <w:rFonts w:hint="eastAsia"/>
        </w:rPr>
        <w:t>除满足基本级防护要求之外，还应</w:t>
      </w:r>
      <w:del w:id="398" w:author="dong yue" w:date="2022-08-22T11:32:00Z">
        <w:r w:rsidDel="00B076AB">
          <w:rPr>
            <w:rFonts w:hint="eastAsia"/>
          </w:rPr>
          <w:delText>符合</w:delText>
        </w:r>
      </w:del>
      <w:ins w:id="399" w:author="dong yue" w:date="2022-08-22T11:32:00Z">
        <w:r w:rsidR="00B076AB">
          <w:rPr>
            <w:rFonts w:hint="eastAsia"/>
          </w:rPr>
          <w:t>满足</w:t>
        </w:r>
      </w:ins>
      <w:r>
        <w:rPr>
          <w:rFonts w:hint="eastAsia"/>
        </w:rPr>
        <w:t>以下要求：</w:t>
      </w:r>
    </w:p>
    <w:p w14:paraId="0DF0E109" w14:textId="7801043D" w:rsidR="00254342" w:rsidRDefault="00047342" w:rsidP="00047342">
      <w:pPr>
        <w:pStyle w:val="af5"/>
        <w:numPr>
          <w:ilvl w:val="0"/>
          <w:numId w:val="146"/>
        </w:numPr>
      </w:pPr>
      <w:r w:rsidRPr="00047342">
        <w:rPr>
          <w:rFonts w:hint="eastAsia"/>
        </w:rPr>
        <w:t>应设置冗余或并行的电力电缆线路为工业互联网标识解析系统供电。</w:t>
      </w:r>
    </w:p>
    <w:p w14:paraId="3B5D04A9" w14:textId="67EAB9A5" w:rsidR="00254342" w:rsidRDefault="00254342" w:rsidP="00254342">
      <w:pPr>
        <w:pStyle w:val="afff"/>
        <w:spacing w:before="156" w:after="156"/>
      </w:pPr>
      <w:r>
        <w:rPr>
          <w:rFonts w:hint="eastAsia"/>
        </w:rPr>
        <w:t>电磁防护</w:t>
      </w:r>
    </w:p>
    <w:p w14:paraId="45CA33F3" w14:textId="023E5362" w:rsidR="00767574" w:rsidRDefault="00767574" w:rsidP="00767574">
      <w:pPr>
        <w:pStyle w:val="affffb"/>
        <w:ind w:firstLine="420"/>
      </w:pPr>
      <w:r>
        <w:rPr>
          <w:rFonts w:hint="eastAsia"/>
        </w:rPr>
        <w:t>除满足基本级防护要求之外，还应</w:t>
      </w:r>
      <w:del w:id="400" w:author="dong yue" w:date="2022-08-22T11:32:00Z">
        <w:r w:rsidDel="00B076AB">
          <w:rPr>
            <w:rFonts w:hint="eastAsia"/>
          </w:rPr>
          <w:delText>符合</w:delText>
        </w:r>
      </w:del>
      <w:ins w:id="401" w:author="dong yue" w:date="2022-08-22T11:32:00Z">
        <w:r w:rsidR="00B076AB">
          <w:rPr>
            <w:rFonts w:hint="eastAsia"/>
          </w:rPr>
          <w:t>满足</w:t>
        </w:r>
      </w:ins>
      <w:r>
        <w:rPr>
          <w:rFonts w:hint="eastAsia"/>
        </w:rPr>
        <w:t>以下要求：</w:t>
      </w:r>
    </w:p>
    <w:p w14:paraId="32E0EFAB" w14:textId="41A5856D" w:rsidR="00254342" w:rsidDel="00381CD0" w:rsidRDefault="00767574" w:rsidP="00767574">
      <w:pPr>
        <w:pStyle w:val="affffb"/>
        <w:ind w:firstLine="420"/>
        <w:rPr>
          <w:del w:id="402" w:author="dong yue" w:date="2022-08-19T14:07:00Z"/>
        </w:rPr>
      </w:pPr>
      <w:r>
        <w:rPr>
          <w:rFonts w:hint="eastAsia"/>
        </w:rPr>
        <w:t>a)</w:t>
      </w:r>
      <w:r>
        <w:rPr>
          <w:rFonts w:hint="eastAsia"/>
        </w:rPr>
        <w:tab/>
        <w:t>应采用接地方式防止外界电磁干扰和设备寄生</w:t>
      </w:r>
      <w:del w:id="403" w:author="dong yue" w:date="2022-08-19T10:47:00Z">
        <w:r w:rsidDel="00B528E2">
          <w:rPr>
            <w:rFonts w:hint="eastAsia"/>
          </w:rPr>
          <w:delText>祸合</w:delText>
        </w:r>
      </w:del>
      <w:ins w:id="404" w:author="dong yue" w:date="2022-08-19T10:47:00Z">
        <w:r w:rsidR="00B528E2">
          <w:rPr>
            <w:rFonts w:hint="eastAsia"/>
          </w:rPr>
          <w:t>耦合</w:t>
        </w:r>
      </w:ins>
      <w:r>
        <w:rPr>
          <w:rFonts w:hint="eastAsia"/>
        </w:rPr>
        <w:t>干扰。</w:t>
      </w:r>
    </w:p>
    <w:p w14:paraId="001B48DE" w14:textId="02FEFE9A" w:rsidR="009B1827" w:rsidDel="00381CD0" w:rsidRDefault="009B1827" w:rsidP="00254342">
      <w:pPr>
        <w:pStyle w:val="affffb"/>
        <w:ind w:firstLine="420"/>
        <w:rPr>
          <w:del w:id="405" w:author="dong yue" w:date="2022-08-19T14:07:00Z"/>
        </w:rPr>
      </w:pPr>
    </w:p>
    <w:p w14:paraId="01826113" w14:textId="77777777" w:rsidR="009B1827" w:rsidRDefault="009B1827" w:rsidP="00381CD0">
      <w:pPr>
        <w:pStyle w:val="affffb"/>
        <w:ind w:firstLine="420"/>
        <w:sectPr w:rsidR="009B1827" w:rsidSect="00212109">
          <w:pgSz w:w="11906" w:h="16838" w:code="9"/>
          <w:pgMar w:top="1928" w:right="1134" w:bottom="1134" w:left="1134" w:header="1418" w:footer="1134" w:gutter="284"/>
          <w:pgNumType w:start="1"/>
          <w:cols w:space="425"/>
          <w:formProt w:val="0"/>
          <w:docGrid w:type="lines" w:linePitch="312"/>
        </w:sectPr>
      </w:pPr>
      <w:bookmarkStart w:id="406" w:name="BookMark6"/>
      <w:bookmarkEnd w:id="73"/>
    </w:p>
    <w:p w14:paraId="0B79FB5E" w14:textId="05696FA5" w:rsidR="009B1827" w:rsidRDefault="009B1827" w:rsidP="009B1827">
      <w:pPr>
        <w:pStyle w:val="afffff2"/>
        <w:spacing w:after="156"/>
      </w:pPr>
      <w:bookmarkStart w:id="407" w:name="_Toc102814355"/>
      <w:bookmarkStart w:id="408" w:name="_Toc104472555"/>
      <w:r w:rsidRPr="00060264">
        <w:rPr>
          <w:rFonts w:hint="eastAsia"/>
          <w:spacing w:val="105"/>
        </w:rPr>
        <w:lastRenderedPageBreak/>
        <w:t>参考文</w:t>
      </w:r>
      <w:r>
        <w:rPr>
          <w:rFonts w:hint="eastAsia"/>
        </w:rPr>
        <w:t>献</w:t>
      </w:r>
      <w:bookmarkEnd w:id="407"/>
      <w:bookmarkEnd w:id="408"/>
    </w:p>
    <w:p w14:paraId="38ECC630" w14:textId="4DE9B8F5" w:rsidR="009B1827" w:rsidRDefault="009B1827" w:rsidP="009B1827">
      <w:pPr>
        <w:pStyle w:val="affffb"/>
        <w:ind w:firstLine="420"/>
      </w:pPr>
      <w:r>
        <w:rPr>
          <w:rFonts w:hint="eastAsia"/>
        </w:rPr>
        <w:t>《工业互联网企业网络安全分类分级管理指南》（试行）</w:t>
      </w:r>
    </w:p>
    <w:p w14:paraId="6C56ECA9" w14:textId="723FFDEA" w:rsidR="009B1827" w:rsidRDefault="003E2E86" w:rsidP="003E2E86">
      <w:pPr>
        <w:pStyle w:val="affffb"/>
        <w:ind w:firstLine="420"/>
      </w:pPr>
      <w:r>
        <w:rPr>
          <w:rFonts w:hint="eastAsia"/>
        </w:rPr>
        <w:t>《工业互联网标识管理办法》（工信部信管〔2020〕204号）</w:t>
      </w:r>
    </w:p>
    <w:p w14:paraId="665136B0" w14:textId="77777777" w:rsidR="009B1827" w:rsidRPr="009B1827" w:rsidRDefault="009B1827" w:rsidP="009B1827">
      <w:pPr>
        <w:pStyle w:val="affffb"/>
        <w:ind w:firstLine="420"/>
      </w:pPr>
    </w:p>
    <w:p w14:paraId="21D5DEED" w14:textId="1091A4FB" w:rsidR="009B1827" w:rsidRDefault="009B1827" w:rsidP="00254342">
      <w:pPr>
        <w:pStyle w:val="affffb"/>
        <w:ind w:firstLine="420"/>
      </w:pPr>
    </w:p>
    <w:bookmarkEnd w:id="406"/>
    <w:p w14:paraId="3E72F25F" w14:textId="1C51099B" w:rsidR="009B1827" w:rsidRDefault="009B1827" w:rsidP="00254342">
      <w:pPr>
        <w:pStyle w:val="affffb"/>
        <w:ind w:firstLine="420"/>
      </w:pPr>
    </w:p>
    <w:p w14:paraId="6BEA4C2F" w14:textId="16798EDA" w:rsidR="00B828A2" w:rsidRPr="00B828A2" w:rsidRDefault="00B828A2" w:rsidP="00B828A2"/>
    <w:p w14:paraId="506A0AB3" w14:textId="0F295623" w:rsidR="00B828A2" w:rsidRPr="00B828A2" w:rsidRDefault="00B828A2" w:rsidP="00B828A2"/>
    <w:p w14:paraId="3FDA3FC7" w14:textId="32CD7E93" w:rsidR="00B828A2" w:rsidRPr="00B828A2" w:rsidRDefault="00B828A2" w:rsidP="00B828A2"/>
    <w:p w14:paraId="107D999C" w14:textId="3D7A9EBC" w:rsidR="00B828A2" w:rsidRPr="00B828A2" w:rsidRDefault="00B828A2" w:rsidP="00B828A2"/>
    <w:p w14:paraId="24285A74" w14:textId="3B22EAE9" w:rsidR="00B828A2" w:rsidRPr="00B828A2" w:rsidRDefault="00B828A2" w:rsidP="00B828A2"/>
    <w:p w14:paraId="459AAD28" w14:textId="59F1C06E" w:rsidR="00B828A2" w:rsidRPr="00B828A2" w:rsidRDefault="00B828A2" w:rsidP="00B828A2"/>
    <w:p w14:paraId="2A702131" w14:textId="2AB6177D" w:rsidR="00B828A2" w:rsidRPr="00B828A2" w:rsidRDefault="00B828A2" w:rsidP="00B828A2"/>
    <w:p w14:paraId="26AFE337" w14:textId="44AC6F6D" w:rsidR="00B828A2" w:rsidRPr="00B828A2" w:rsidRDefault="00B828A2" w:rsidP="00B828A2"/>
    <w:p w14:paraId="263B7626" w14:textId="52306991" w:rsidR="00B828A2" w:rsidRPr="00B828A2" w:rsidRDefault="00B828A2" w:rsidP="00B828A2"/>
    <w:p w14:paraId="264ED0BF" w14:textId="38AAE689" w:rsidR="00B828A2" w:rsidRPr="00B828A2" w:rsidRDefault="00B828A2" w:rsidP="00B828A2"/>
    <w:p w14:paraId="0F5AE3A0" w14:textId="2CDB1A0A" w:rsidR="00B828A2" w:rsidRPr="00B828A2" w:rsidRDefault="00B828A2" w:rsidP="00B828A2"/>
    <w:p w14:paraId="6C82ABDA" w14:textId="6C07A934" w:rsidR="00B828A2" w:rsidRPr="00B828A2" w:rsidRDefault="00B828A2" w:rsidP="00B828A2"/>
    <w:p w14:paraId="7CF31604" w14:textId="14A08779" w:rsidR="00B828A2" w:rsidRPr="00B828A2" w:rsidRDefault="00B828A2" w:rsidP="00B828A2"/>
    <w:p w14:paraId="6D79F5B6" w14:textId="7AD42F44" w:rsidR="00B828A2" w:rsidRPr="00B828A2" w:rsidRDefault="00B828A2" w:rsidP="00B828A2"/>
    <w:p w14:paraId="39263020" w14:textId="09110F2C" w:rsidR="00B828A2" w:rsidRPr="00B828A2" w:rsidRDefault="00B828A2" w:rsidP="00B828A2"/>
    <w:p w14:paraId="6E7FD2C3" w14:textId="38C5837E" w:rsidR="00B828A2" w:rsidRPr="00B828A2" w:rsidRDefault="00B828A2" w:rsidP="00B828A2"/>
    <w:p w14:paraId="0C524DF8" w14:textId="4C85EABA" w:rsidR="00B828A2" w:rsidRPr="00B828A2" w:rsidRDefault="00B828A2" w:rsidP="00B828A2"/>
    <w:p w14:paraId="488AADEC" w14:textId="0B3F1419" w:rsidR="00B828A2" w:rsidRPr="00B828A2" w:rsidRDefault="00B828A2" w:rsidP="00B828A2"/>
    <w:p w14:paraId="0DF2C300" w14:textId="352F8827" w:rsidR="00B828A2" w:rsidRPr="00B828A2" w:rsidRDefault="00B828A2" w:rsidP="00B828A2"/>
    <w:p w14:paraId="7B871FFF" w14:textId="09E3860E" w:rsidR="00B828A2" w:rsidRPr="00B828A2" w:rsidRDefault="00B828A2" w:rsidP="00B828A2"/>
    <w:p w14:paraId="789A89D8" w14:textId="5BA71D9A" w:rsidR="00B828A2" w:rsidRPr="00B828A2" w:rsidRDefault="00B828A2" w:rsidP="00B828A2"/>
    <w:p w14:paraId="352779C8" w14:textId="4677C985" w:rsidR="00B828A2" w:rsidRPr="00B828A2" w:rsidRDefault="00B828A2" w:rsidP="00B828A2"/>
    <w:p w14:paraId="7C7AC150" w14:textId="0C571DA4" w:rsidR="00B828A2" w:rsidRPr="00B828A2" w:rsidRDefault="00B828A2" w:rsidP="00B828A2"/>
    <w:p w14:paraId="0518CE8F" w14:textId="23B8FD59" w:rsidR="00B828A2" w:rsidRPr="00B828A2" w:rsidRDefault="00B828A2" w:rsidP="00B828A2"/>
    <w:p w14:paraId="0ADBF80E" w14:textId="33C7F7D2" w:rsidR="00B828A2" w:rsidRPr="00B828A2" w:rsidRDefault="00B828A2" w:rsidP="00B828A2"/>
    <w:p w14:paraId="197AF8C0" w14:textId="1DA59FD7" w:rsidR="00B828A2" w:rsidRPr="00B828A2" w:rsidRDefault="00B828A2" w:rsidP="00B828A2"/>
    <w:p w14:paraId="75F1B685" w14:textId="77777777" w:rsidR="00B828A2" w:rsidRPr="00B828A2" w:rsidRDefault="00B828A2" w:rsidP="00B828A2">
      <w:pPr>
        <w:jc w:val="right"/>
      </w:pPr>
    </w:p>
    <w:sectPr w:rsidR="00B828A2" w:rsidRPr="00B828A2" w:rsidSect="00B828A2">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380A0" w14:textId="77777777" w:rsidR="00EA146D" w:rsidRDefault="00EA146D" w:rsidP="00D86DB7">
      <w:r>
        <w:separator/>
      </w:r>
    </w:p>
    <w:p w14:paraId="621A6F9C" w14:textId="77777777" w:rsidR="00EA146D" w:rsidRDefault="00EA146D"/>
    <w:p w14:paraId="2B38ACAF" w14:textId="77777777" w:rsidR="00EA146D" w:rsidRDefault="00EA146D"/>
  </w:endnote>
  <w:endnote w:type="continuationSeparator" w:id="0">
    <w:p w14:paraId="5BDE723E" w14:textId="77777777" w:rsidR="00EA146D" w:rsidRDefault="00EA146D" w:rsidP="00D86DB7">
      <w:r>
        <w:continuationSeparator/>
      </w:r>
    </w:p>
    <w:p w14:paraId="7FD1AB82" w14:textId="77777777" w:rsidR="00EA146D" w:rsidRDefault="00EA146D"/>
    <w:p w14:paraId="29AD8527" w14:textId="77777777" w:rsidR="00EA146D" w:rsidRDefault="00EA14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A61B1"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67995" w14:textId="77777777" w:rsidR="00A02AB1" w:rsidRDefault="00A02AB1">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C8CA5"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D6DC7" w14:textId="1C176CEC" w:rsidR="000C57D6" w:rsidRDefault="000C57D6" w:rsidP="00D63276">
    <w:pPr>
      <w:pStyle w:val="affff8"/>
    </w:pPr>
    <w:r>
      <w:fldChar w:fldCharType="begin"/>
    </w:r>
    <w:r>
      <w:instrText>PAGE   \* MERGEFORMAT</w:instrText>
    </w:r>
    <w:r>
      <w:fldChar w:fldCharType="separate"/>
    </w:r>
    <w:r w:rsidR="00392C1E" w:rsidRPr="00392C1E">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6BBFC" w14:textId="77777777" w:rsidR="00EA146D" w:rsidRDefault="00EA146D" w:rsidP="00D86DB7">
      <w:r>
        <w:separator/>
      </w:r>
    </w:p>
  </w:footnote>
  <w:footnote w:type="continuationSeparator" w:id="0">
    <w:p w14:paraId="6DA42236" w14:textId="77777777" w:rsidR="00EA146D" w:rsidRDefault="00EA146D" w:rsidP="00D86DB7">
      <w:r>
        <w:continuationSeparator/>
      </w:r>
    </w:p>
    <w:p w14:paraId="4CC16A67" w14:textId="77777777" w:rsidR="00EA146D" w:rsidRDefault="00EA146D"/>
    <w:p w14:paraId="331BC3C4" w14:textId="77777777" w:rsidR="00EA146D" w:rsidRDefault="00EA14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C6CC7" w14:textId="77777777" w:rsidR="00A02AB1" w:rsidRDefault="00A02AB1">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14117"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7A856"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1AC63" w14:textId="77777777"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7281A">
      <w:rPr>
        <w:noProof/>
      </w:rPr>
      <w:t>GB/T 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4B511" w14:textId="5434030D" w:rsidR="00D84FA1" w:rsidRPr="00D84FA1" w:rsidRDefault="00D84FA1" w:rsidP="007C19E8">
    <w:pPr>
      <w:pStyle w:val="afffff0"/>
      <w:spacing w:after="0"/>
    </w:pPr>
    <w:r>
      <w:fldChar w:fldCharType="begin"/>
    </w:r>
    <w:r>
      <w:instrText xml:space="preserve"> STYLEREF  标准文件_文件编号  \* MERGEFORMAT </w:instrText>
    </w:r>
    <w:r>
      <w:fldChar w:fldCharType="separate"/>
    </w:r>
    <w:r w:rsidR="00B076AB">
      <w:t>GB/T XXXXX</w:t>
    </w:r>
    <w:r w:rsidR="00B076AB">
      <w:t>—</w:t>
    </w:r>
    <w:r w:rsidR="00B076AB">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874BD26"/>
    <w:multiLevelType w:val="multilevel"/>
    <w:tmpl w:val="9874BD26"/>
    <w:lvl w:ilvl="0">
      <w:start w:val="1"/>
      <w:numFmt w:val="lowerLetter"/>
      <w:lvlText w:val="%1)"/>
      <w:lvlJc w:val="left"/>
      <w:pPr>
        <w:ind w:left="1260" w:hanging="420"/>
      </w:pPr>
      <w:rPr>
        <w:rFonts w:ascii="宋体" w:eastAsia="宋体" w:hAnsi="Times New Roman" w:cs="Times New Roman"/>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 w15:restartNumberingAfterBreak="0">
    <w:nsid w:val="CD1849D9"/>
    <w:multiLevelType w:val="multilevel"/>
    <w:tmpl w:val="CD1849D9"/>
    <w:lvl w:ilvl="0">
      <w:start w:val="1"/>
      <w:numFmt w:val="lowerLetter"/>
      <w:lvlText w:val="%1)"/>
      <w:lvlJc w:val="left"/>
      <w:pPr>
        <w:ind w:left="1260" w:hanging="420"/>
      </w:pPr>
      <w:rPr>
        <w:rFonts w:ascii="宋体" w:eastAsia="宋体" w:hAnsi="Times New Roman" w:cs="Times New Roman"/>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CE16F40F"/>
    <w:multiLevelType w:val="multilevel"/>
    <w:tmpl w:val="CE16F40F"/>
    <w:lvl w:ilvl="0">
      <w:start w:val="1"/>
      <w:numFmt w:val="lowerLetter"/>
      <w:lvlText w:val="%1)"/>
      <w:lvlJc w:val="left"/>
      <w:pPr>
        <w:ind w:left="1260" w:hanging="420"/>
      </w:pPr>
      <w:rPr>
        <w:rFonts w:ascii="宋体" w:eastAsia="宋体" w:hAnsi="Times New Roman" w:cs="Times New Roman"/>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 w15:restartNumberingAfterBreak="0">
    <w:nsid w:val="D6D70A54"/>
    <w:multiLevelType w:val="multilevel"/>
    <w:tmpl w:val="D6D70A54"/>
    <w:lvl w:ilvl="0">
      <w:start w:val="1"/>
      <w:numFmt w:val="lowerLetter"/>
      <w:lvlText w:val="%1)"/>
      <w:lvlJc w:val="left"/>
      <w:pPr>
        <w:ind w:left="1260" w:hanging="420"/>
      </w:pPr>
      <w:rPr>
        <w:rFonts w:ascii="宋体" w:eastAsia="宋体" w:hAnsi="Times New Roman" w:cs="Times New Roman"/>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 w15:restartNumberingAfterBreak="0">
    <w:nsid w:val="F1CD5F44"/>
    <w:multiLevelType w:val="multilevel"/>
    <w:tmpl w:val="F1CD5F44"/>
    <w:lvl w:ilvl="0">
      <w:start w:val="1"/>
      <w:numFmt w:val="lowerLetter"/>
      <w:lvlText w:val="%1)"/>
      <w:lvlJc w:val="left"/>
      <w:pPr>
        <w:ind w:left="1260" w:hanging="420"/>
      </w:pPr>
      <w:rPr>
        <w:rFonts w:ascii="宋体" w:eastAsia="宋体" w:hAnsi="Times New Roman" w:cs="Times New Roman"/>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6"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7" w15:restartNumberingAfterBreak="0">
    <w:nsid w:val="04462703"/>
    <w:multiLevelType w:val="multilevel"/>
    <w:tmpl w:val="04462703"/>
    <w:lvl w:ilvl="0">
      <w:start w:val="1"/>
      <w:numFmt w:val="lowerLetter"/>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05FD68E6"/>
    <w:multiLevelType w:val="multilevel"/>
    <w:tmpl w:val="05FD68E6"/>
    <w:lvl w:ilvl="0">
      <w:start w:val="1"/>
      <w:numFmt w:val="lowerLetter"/>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0"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089D179F"/>
    <w:multiLevelType w:val="multilevel"/>
    <w:tmpl w:val="089D179F"/>
    <w:lvl w:ilvl="0">
      <w:start w:val="1"/>
      <w:numFmt w:val="lowerLetter"/>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15:restartNumberingAfterBreak="0">
    <w:nsid w:val="0AD6F7E4"/>
    <w:multiLevelType w:val="multilevel"/>
    <w:tmpl w:val="0AD6F7E4"/>
    <w:lvl w:ilvl="0">
      <w:start w:val="1"/>
      <w:numFmt w:val="lowerLetter"/>
      <w:lvlText w:val="%1)"/>
      <w:lvlJc w:val="left"/>
      <w:pPr>
        <w:ind w:left="1260" w:hanging="420"/>
      </w:pPr>
      <w:rPr>
        <w:rFonts w:ascii="宋体" w:eastAsia="宋体" w:hAnsi="Times New Roman" w:cs="Times New Roman"/>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3"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4"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16" w15:restartNumberingAfterBreak="0">
    <w:nsid w:val="0FA7463D"/>
    <w:multiLevelType w:val="multilevel"/>
    <w:tmpl w:val="0FA7463D"/>
    <w:lvl w:ilvl="0">
      <w:start w:val="1"/>
      <w:numFmt w:val="lowerLetter"/>
      <w:lvlText w:val="%1)"/>
      <w:lvlJc w:val="left"/>
      <w:pPr>
        <w:ind w:left="1260" w:hanging="420"/>
      </w:pPr>
      <w:rPr>
        <w:rFonts w:ascii="宋体" w:eastAsia="宋体" w:hAnsi="Times New Roman" w:cs="Times New Roman"/>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7" w15:restartNumberingAfterBreak="0">
    <w:nsid w:val="17A37D83"/>
    <w:multiLevelType w:val="multilevel"/>
    <w:tmpl w:val="17A37D83"/>
    <w:lvl w:ilvl="0">
      <w:start w:val="1"/>
      <w:numFmt w:val="lowerLetter"/>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8" w15:restartNumberingAfterBreak="0">
    <w:nsid w:val="19F048AC"/>
    <w:multiLevelType w:val="multilevel"/>
    <w:tmpl w:val="19F048AC"/>
    <w:lvl w:ilvl="0">
      <w:start w:val="1"/>
      <w:numFmt w:val="lowerLetter"/>
      <w:lvlText w:val="%1)"/>
      <w:lvlJc w:val="left"/>
      <w:pPr>
        <w:ind w:left="1260" w:hanging="420"/>
      </w:pPr>
      <w:rPr>
        <w:rFonts w:ascii="宋体" w:eastAsia="宋体" w:hAnsi="Times New Roman" w:cs="Times New Roman"/>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9"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1" w15:restartNumberingAfterBreak="0">
    <w:nsid w:val="1DB26A78"/>
    <w:multiLevelType w:val="multilevel"/>
    <w:tmpl w:val="1DB26A78"/>
    <w:lvl w:ilvl="0">
      <w:start w:val="1"/>
      <w:numFmt w:val="lowerLetter"/>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23" w15:restartNumberingAfterBreak="0">
    <w:nsid w:val="231E7A89"/>
    <w:multiLevelType w:val="multilevel"/>
    <w:tmpl w:val="231E7A8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25" w15:restartNumberingAfterBreak="0">
    <w:nsid w:val="32DE1F99"/>
    <w:multiLevelType w:val="multilevel"/>
    <w:tmpl w:val="32DE1F99"/>
    <w:lvl w:ilvl="0">
      <w:start w:val="1"/>
      <w:numFmt w:val="lowerLetter"/>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6"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3E520A32"/>
    <w:multiLevelType w:val="multilevel"/>
    <w:tmpl w:val="3E520A32"/>
    <w:lvl w:ilvl="0">
      <w:start w:val="1"/>
      <w:numFmt w:val="lowerLetter"/>
      <w:lvlText w:val="%1)"/>
      <w:lvlJc w:val="left"/>
      <w:pPr>
        <w:ind w:left="840" w:hanging="420"/>
      </w:pPr>
      <w:rPr>
        <w:rFonts w:ascii="宋体" w:eastAsia="宋体" w:hAnsi="宋体" w:cs="宋体" w:hint="default"/>
        <w:sz w:val="21"/>
        <w:szCs w:val="21"/>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9"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0" w15:restartNumberingAfterBreak="0">
    <w:nsid w:val="49B6150A"/>
    <w:multiLevelType w:val="multilevel"/>
    <w:tmpl w:val="49B6150A"/>
    <w:lvl w:ilvl="0">
      <w:start w:val="1"/>
      <w:numFmt w:val="lowerLetter"/>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1" w15:restartNumberingAfterBreak="0">
    <w:nsid w:val="4A4C0478"/>
    <w:multiLevelType w:val="multilevel"/>
    <w:tmpl w:val="4A4C0478"/>
    <w:lvl w:ilvl="0">
      <w:start w:val="1"/>
      <w:numFmt w:val="lowerLetter"/>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2"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3" w15:restartNumberingAfterBreak="0">
    <w:nsid w:val="4B8240AA"/>
    <w:multiLevelType w:val="multilevel"/>
    <w:tmpl w:val="4B8240AA"/>
    <w:lvl w:ilvl="0">
      <w:start w:val="1"/>
      <w:numFmt w:val="lowerLetter"/>
      <w:lvlText w:val="%1)"/>
      <w:lvlJc w:val="left"/>
      <w:pPr>
        <w:ind w:left="1260" w:hanging="420"/>
      </w:pPr>
      <w:rPr>
        <w:rFonts w:ascii="宋体" w:eastAsia="宋体" w:hAnsi="Times New Roman" w:cs="Times New Roman"/>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4" w15:restartNumberingAfterBreak="0">
    <w:nsid w:val="4C286658"/>
    <w:multiLevelType w:val="multilevel"/>
    <w:tmpl w:val="4C286658"/>
    <w:lvl w:ilvl="0">
      <w:start w:val="1"/>
      <w:numFmt w:val="lowerLetter"/>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5"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37"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8"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9"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15:restartNumberingAfterBreak="0">
    <w:nsid w:val="5BEB9C29"/>
    <w:multiLevelType w:val="multilevel"/>
    <w:tmpl w:val="5BEB9C29"/>
    <w:lvl w:ilvl="0">
      <w:start w:val="1"/>
      <w:numFmt w:val="lowerLetter"/>
      <w:lvlText w:val="%1)"/>
      <w:lvlJc w:val="left"/>
      <w:pPr>
        <w:ind w:left="1260" w:hanging="420"/>
      </w:pPr>
      <w:rPr>
        <w:rFonts w:ascii="宋体" w:eastAsia="宋体" w:hAnsi="Times New Roman" w:cs="Times New Roman"/>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1" w15:restartNumberingAfterBreak="0">
    <w:nsid w:val="633F4258"/>
    <w:multiLevelType w:val="multilevel"/>
    <w:tmpl w:val="633F4258"/>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2"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43"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44" w15:restartNumberingAfterBreak="0">
    <w:nsid w:val="6521770A"/>
    <w:multiLevelType w:val="multilevel"/>
    <w:tmpl w:val="6521770A"/>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5"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46"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7" w15:restartNumberingAfterBreak="0">
    <w:nsid w:val="6710B145"/>
    <w:multiLevelType w:val="multilevel"/>
    <w:tmpl w:val="6710B145"/>
    <w:lvl w:ilvl="0">
      <w:start w:val="1"/>
      <w:numFmt w:val="lowerLetter"/>
      <w:lvlText w:val="%1)"/>
      <w:lvlJc w:val="left"/>
      <w:pPr>
        <w:ind w:left="1260" w:hanging="420"/>
      </w:pPr>
      <w:rPr>
        <w:rFonts w:ascii="宋体" w:eastAsia="宋体" w:hAnsi="Times New Roman" w:cs="Times New Roman"/>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8"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49"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0"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15:restartNumberingAfterBreak="0">
    <w:nsid w:val="6CEA2025"/>
    <w:multiLevelType w:val="multilevel"/>
    <w:tmpl w:val="BA40AEE8"/>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2"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53"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54" w15:restartNumberingAfterBreak="0">
    <w:nsid w:val="701C56D0"/>
    <w:multiLevelType w:val="multilevel"/>
    <w:tmpl w:val="701C56D0"/>
    <w:lvl w:ilvl="0">
      <w:start w:val="1"/>
      <w:numFmt w:val="lowerLetter"/>
      <w:lvlText w:val="%1)"/>
      <w:lvlJc w:val="left"/>
      <w:pPr>
        <w:ind w:left="1260" w:hanging="420"/>
      </w:pPr>
      <w:rPr>
        <w:rFonts w:ascii="宋体" w:eastAsia="宋体" w:hAnsi="Times New Roman" w:cs="Times New Roman"/>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5"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64832212">
    <w:abstractNumId w:val="5"/>
  </w:num>
  <w:num w:numId="2" w16cid:durableId="68576202">
    <w:abstractNumId w:val="51"/>
  </w:num>
  <w:num w:numId="3" w16cid:durableId="1160735258">
    <w:abstractNumId w:val="14"/>
  </w:num>
  <w:num w:numId="4" w16cid:durableId="1157844281">
    <w:abstractNumId w:val="20"/>
  </w:num>
  <w:num w:numId="5" w16cid:durableId="1009871476">
    <w:abstractNumId w:val="46"/>
  </w:num>
  <w:num w:numId="6" w16cid:durableId="1775442104">
    <w:abstractNumId w:val="22"/>
  </w:num>
  <w:num w:numId="7" w16cid:durableId="1290012315">
    <w:abstractNumId w:val="36"/>
  </w:num>
  <w:num w:numId="8" w16cid:durableId="1221407403">
    <w:abstractNumId w:val="19"/>
  </w:num>
  <w:num w:numId="9" w16cid:durableId="1938251146">
    <w:abstractNumId w:val="39"/>
  </w:num>
  <w:num w:numId="10" w16cid:durableId="1707216278">
    <w:abstractNumId w:val="43"/>
  </w:num>
  <w:num w:numId="11" w16cid:durableId="1862736935">
    <w:abstractNumId w:val="37"/>
  </w:num>
  <w:num w:numId="12" w16cid:durableId="1170412242">
    <w:abstractNumId w:val="53"/>
  </w:num>
  <w:num w:numId="13" w16cid:durableId="460995297">
    <w:abstractNumId w:val="35"/>
  </w:num>
  <w:num w:numId="14" w16cid:durableId="1479110462">
    <w:abstractNumId w:val="55"/>
  </w:num>
  <w:num w:numId="15" w16cid:durableId="1984851029">
    <w:abstractNumId w:val="6"/>
  </w:num>
  <w:num w:numId="16" w16cid:durableId="2089812847">
    <w:abstractNumId w:val="42"/>
  </w:num>
  <w:num w:numId="17" w16cid:durableId="1727801601">
    <w:abstractNumId w:val="15"/>
  </w:num>
  <w:num w:numId="18" w16cid:durableId="1334382896">
    <w:abstractNumId w:val="29"/>
  </w:num>
  <w:num w:numId="19" w16cid:durableId="1844200215">
    <w:abstractNumId w:val="49"/>
  </w:num>
  <w:num w:numId="20" w16cid:durableId="72944477">
    <w:abstractNumId w:val="50"/>
  </w:num>
  <w:num w:numId="21" w16cid:durableId="1054622623">
    <w:abstractNumId w:val="26"/>
  </w:num>
  <w:num w:numId="22" w16cid:durableId="1662542678">
    <w:abstractNumId w:val="28"/>
  </w:num>
  <w:num w:numId="23" w16cid:durableId="21178550">
    <w:abstractNumId w:val="52"/>
  </w:num>
  <w:num w:numId="24" w16cid:durableId="1836458150">
    <w:abstractNumId w:val="9"/>
  </w:num>
  <w:num w:numId="25" w16cid:durableId="1501388251">
    <w:abstractNumId w:val="13"/>
  </w:num>
  <w:num w:numId="26" w16cid:durableId="1225218330">
    <w:abstractNumId w:val="32"/>
  </w:num>
  <w:num w:numId="27" w16cid:durableId="164128841">
    <w:abstractNumId w:val="48"/>
  </w:num>
  <w:num w:numId="28" w16cid:durableId="604970755">
    <w:abstractNumId w:val="24"/>
  </w:num>
  <w:num w:numId="29" w16cid:durableId="1599098593">
    <w:abstractNumId w:val="45"/>
  </w:num>
  <w:num w:numId="30" w16cid:durableId="1114983379">
    <w:abstractNumId w:val="38"/>
  </w:num>
  <w:num w:numId="31" w16cid:durableId="1585644944">
    <w:abstractNumId w:val="10"/>
  </w:num>
  <w:num w:numId="32" w16cid:durableId="82456063">
    <w:abstractNumId w:val="18"/>
  </w:num>
  <w:num w:numId="33" w16cid:durableId="1410032674">
    <w:abstractNumId w:val="1"/>
  </w:num>
  <w:num w:numId="34" w16cid:durableId="178084065">
    <w:abstractNumId w:val="16"/>
  </w:num>
  <w:num w:numId="35" w16cid:durableId="2026712399">
    <w:abstractNumId w:val="4"/>
  </w:num>
  <w:num w:numId="36" w16cid:durableId="5812553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84538751">
    <w:abstractNumId w:val="2"/>
  </w:num>
  <w:num w:numId="38" w16cid:durableId="303776684">
    <w:abstractNumId w:val="12"/>
  </w:num>
  <w:num w:numId="39" w16cid:durableId="4577708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9177226">
    <w:abstractNumId w:val="3"/>
  </w:num>
  <w:num w:numId="41" w16cid:durableId="750733434">
    <w:abstractNumId w:val="28"/>
  </w:num>
  <w:num w:numId="42" w16cid:durableId="6062796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855429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33430724">
    <w:abstractNumId w:val="28"/>
  </w:num>
  <w:num w:numId="45" w16cid:durableId="637804120">
    <w:abstractNumId w:val="47"/>
  </w:num>
  <w:num w:numId="46" w16cid:durableId="42542160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781601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09868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434371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84665221">
    <w:abstractNumId w:val="23"/>
  </w:num>
  <w:num w:numId="51" w16cid:durableId="239600641">
    <w:abstractNumId w:val="44"/>
  </w:num>
  <w:num w:numId="52" w16cid:durableId="1374696220">
    <w:abstractNumId w:val="31"/>
  </w:num>
  <w:num w:numId="53" w16cid:durableId="1020165370">
    <w:abstractNumId w:val="27"/>
  </w:num>
  <w:num w:numId="54" w16cid:durableId="177085987">
    <w:abstractNumId w:val="33"/>
  </w:num>
  <w:num w:numId="55" w16cid:durableId="782698891">
    <w:abstractNumId w:val="54"/>
  </w:num>
  <w:num w:numId="56" w16cid:durableId="483202474">
    <w:abstractNumId w:val="34"/>
  </w:num>
  <w:num w:numId="57" w16cid:durableId="1857815278">
    <w:abstractNumId w:val="7"/>
  </w:num>
  <w:num w:numId="58" w16cid:durableId="1516076312">
    <w:abstractNumId w:val="17"/>
  </w:num>
  <w:num w:numId="59" w16cid:durableId="1154491425">
    <w:abstractNumId w:val="0"/>
  </w:num>
  <w:num w:numId="60" w16cid:durableId="25369794">
    <w:abstractNumId w:val="25"/>
  </w:num>
  <w:num w:numId="61" w16cid:durableId="1861358295">
    <w:abstractNumId w:val="8"/>
  </w:num>
  <w:num w:numId="62" w16cid:durableId="675033424">
    <w:abstractNumId w:val="21"/>
  </w:num>
  <w:num w:numId="63" w16cid:durableId="154760164">
    <w:abstractNumId w:val="30"/>
  </w:num>
  <w:num w:numId="64" w16cid:durableId="214022610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2824161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746581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553466466">
    <w:abstractNumId w:val="40"/>
  </w:num>
  <w:num w:numId="68" w16cid:durableId="1772895094">
    <w:abstractNumId w:val="41"/>
  </w:num>
  <w:num w:numId="69" w16cid:durableId="21217990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9538858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3200308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344059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337591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395738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47605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278471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782204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9474040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920214105">
    <w:abstractNumId w:val="11"/>
  </w:num>
  <w:num w:numId="80" w16cid:durableId="2959857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97165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1882575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5736589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5903552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0761207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8921119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9715481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640920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78095568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6256490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616918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51662680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67556599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9950613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5239059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6620062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25436198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61305258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75289437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9477826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34815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0685720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4396836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3841748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6541420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9983138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579483600">
    <w:abstractNumId w:val="28"/>
  </w:num>
  <w:num w:numId="108" w16cid:durableId="17334989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3590460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3358431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4814643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4374828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59173946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9034442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7945212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7637228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27868428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8598599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9873975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9258702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0337300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8318737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98004049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96805238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0559272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8330360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7446913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1069706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40661500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8533486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47391040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505392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92818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778892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449901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497769282">
    <w:abstractNumId w:val="24"/>
  </w:num>
  <w:num w:numId="137" w16cid:durableId="45490688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6982670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9897003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03527260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03755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3337270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6473680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6021081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16038527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5211669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274136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ng yue">
    <w15:presenceInfo w15:providerId="Windows Live" w15:userId="ec5ae9089c833d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ttachedTemplate r:id="rId1"/>
  <w:stylePaneSortMethod w:val="0000"/>
  <w:trackRevisions/>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81A"/>
    <w:rsid w:val="0000040A"/>
    <w:rsid w:val="00000A94"/>
    <w:rsid w:val="00001050"/>
    <w:rsid w:val="00001972"/>
    <w:rsid w:val="00001D9A"/>
    <w:rsid w:val="00003CB8"/>
    <w:rsid w:val="00007B3A"/>
    <w:rsid w:val="000107E0"/>
    <w:rsid w:val="00011FDE"/>
    <w:rsid w:val="00012FFD"/>
    <w:rsid w:val="00014162"/>
    <w:rsid w:val="00014340"/>
    <w:rsid w:val="00016A9C"/>
    <w:rsid w:val="00020EA0"/>
    <w:rsid w:val="00022184"/>
    <w:rsid w:val="00022762"/>
    <w:rsid w:val="000238E0"/>
    <w:rsid w:val="000249DB"/>
    <w:rsid w:val="0002595E"/>
    <w:rsid w:val="00026FD3"/>
    <w:rsid w:val="000303C3"/>
    <w:rsid w:val="000307E6"/>
    <w:rsid w:val="000331D3"/>
    <w:rsid w:val="000346A5"/>
    <w:rsid w:val="00034E5F"/>
    <w:rsid w:val="000359C3"/>
    <w:rsid w:val="00035A7D"/>
    <w:rsid w:val="00041AD7"/>
    <w:rsid w:val="0004249A"/>
    <w:rsid w:val="0004255F"/>
    <w:rsid w:val="00043282"/>
    <w:rsid w:val="00043A9C"/>
    <w:rsid w:val="00044286"/>
    <w:rsid w:val="00047342"/>
    <w:rsid w:val="00047F28"/>
    <w:rsid w:val="000503AA"/>
    <w:rsid w:val="000506A1"/>
    <w:rsid w:val="000515DD"/>
    <w:rsid w:val="0005265A"/>
    <w:rsid w:val="000539DD"/>
    <w:rsid w:val="00053BD3"/>
    <w:rsid w:val="00054245"/>
    <w:rsid w:val="000556ED"/>
    <w:rsid w:val="00055FA9"/>
    <w:rsid w:val="00055FE2"/>
    <w:rsid w:val="0005616F"/>
    <w:rsid w:val="00060264"/>
    <w:rsid w:val="00060C2E"/>
    <w:rsid w:val="00061033"/>
    <w:rsid w:val="000619E9"/>
    <w:rsid w:val="000622D4"/>
    <w:rsid w:val="0006357D"/>
    <w:rsid w:val="00067F1E"/>
    <w:rsid w:val="0007171D"/>
    <w:rsid w:val="00071CC0"/>
    <w:rsid w:val="00073C8C"/>
    <w:rsid w:val="00077B64"/>
    <w:rsid w:val="00080A1C"/>
    <w:rsid w:val="00080ADD"/>
    <w:rsid w:val="00082317"/>
    <w:rsid w:val="000825C3"/>
    <w:rsid w:val="00083D2C"/>
    <w:rsid w:val="0008401E"/>
    <w:rsid w:val="00086AA1"/>
    <w:rsid w:val="00087A77"/>
    <w:rsid w:val="00090CA6"/>
    <w:rsid w:val="000927A8"/>
    <w:rsid w:val="00092B8A"/>
    <w:rsid w:val="00092FB0"/>
    <w:rsid w:val="000934C5"/>
    <w:rsid w:val="00093509"/>
    <w:rsid w:val="00093D25"/>
    <w:rsid w:val="000943C0"/>
    <w:rsid w:val="00094D73"/>
    <w:rsid w:val="000957CC"/>
    <w:rsid w:val="00096D63"/>
    <w:rsid w:val="000A0B60"/>
    <w:rsid w:val="000A0EB8"/>
    <w:rsid w:val="000A19FC"/>
    <w:rsid w:val="000A296B"/>
    <w:rsid w:val="000A7311"/>
    <w:rsid w:val="000A7EB0"/>
    <w:rsid w:val="000B060F"/>
    <w:rsid w:val="000B1592"/>
    <w:rsid w:val="000B1FF2"/>
    <w:rsid w:val="000B3CDA"/>
    <w:rsid w:val="000B694C"/>
    <w:rsid w:val="000B6A0B"/>
    <w:rsid w:val="000C0F6C"/>
    <w:rsid w:val="000C11DB"/>
    <w:rsid w:val="000C2FBD"/>
    <w:rsid w:val="000C3376"/>
    <w:rsid w:val="000C3431"/>
    <w:rsid w:val="000C3E10"/>
    <w:rsid w:val="000C4B41"/>
    <w:rsid w:val="000C57D6"/>
    <w:rsid w:val="000C7666"/>
    <w:rsid w:val="000D0A9C"/>
    <w:rsid w:val="000D1795"/>
    <w:rsid w:val="000D329A"/>
    <w:rsid w:val="000D332E"/>
    <w:rsid w:val="000D4B9C"/>
    <w:rsid w:val="000D4EB6"/>
    <w:rsid w:val="000D753B"/>
    <w:rsid w:val="000E357B"/>
    <w:rsid w:val="000E4C9E"/>
    <w:rsid w:val="000E6FD7"/>
    <w:rsid w:val="000F06E1"/>
    <w:rsid w:val="000F0E3C"/>
    <w:rsid w:val="000F19D5"/>
    <w:rsid w:val="000F2E41"/>
    <w:rsid w:val="000F4AEA"/>
    <w:rsid w:val="000F6501"/>
    <w:rsid w:val="000F67E9"/>
    <w:rsid w:val="000F74AC"/>
    <w:rsid w:val="001007C1"/>
    <w:rsid w:val="00100EB8"/>
    <w:rsid w:val="001016A7"/>
    <w:rsid w:val="00101BC2"/>
    <w:rsid w:val="0010378D"/>
    <w:rsid w:val="00103983"/>
    <w:rsid w:val="00104926"/>
    <w:rsid w:val="00104AB9"/>
    <w:rsid w:val="00104F9D"/>
    <w:rsid w:val="001074C4"/>
    <w:rsid w:val="00112284"/>
    <w:rsid w:val="00113B1E"/>
    <w:rsid w:val="0011711C"/>
    <w:rsid w:val="00124E4F"/>
    <w:rsid w:val="00125190"/>
    <w:rsid w:val="001260B7"/>
    <w:rsid w:val="001265CB"/>
    <w:rsid w:val="001321C6"/>
    <w:rsid w:val="001325C4"/>
    <w:rsid w:val="00133010"/>
    <w:rsid w:val="001337A1"/>
    <w:rsid w:val="001338EE"/>
    <w:rsid w:val="00133AAE"/>
    <w:rsid w:val="00135323"/>
    <w:rsid w:val="001356C4"/>
    <w:rsid w:val="00137A46"/>
    <w:rsid w:val="00141114"/>
    <w:rsid w:val="00142969"/>
    <w:rsid w:val="00144BD1"/>
    <w:rsid w:val="001457E7"/>
    <w:rsid w:val="00145D9D"/>
    <w:rsid w:val="00146388"/>
    <w:rsid w:val="001529E5"/>
    <w:rsid w:val="00153C7E"/>
    <w:rsid w:val="00156B25"/>
    <w:rsid w:val="00156E1A"/>
    <w:rsid w:val="00157B55"/>
    <w:rsid w:val="0016018F"/>
    <w:rsid w:val="001642FA"/>
    <w:rsid w:val="001649EB"/>
    <w:rsid w:val="00164BAF"/>
    <w:rsid w:val="00164FA8"/>
    <w:rsid w:val="00165065"/>
    <w:rsid w:val="00165434"/>
    <w:rsid w:val="0016547D"/>
    <w:rsid w:val="0016580B"/>
    <w:rsid w:val="00165835"/>
    <w:rsid w:val="00165E79"/>
    <w:rsid w:val="00165F49"/>
    <w:rsid w:val="00166B88"/>
    <w:rsid w:val="0016770A"/>
    <w:rsid w:val="00167B82"/>
    <w:rsid w:val="00170804"/>
    <w:rsid w:val="001708E9"/>
    <w:rsid w:val="00172DFD"/>
    <w:rsid w:val="0017340B"/>
    <w:rsid w:val="00173FB1"/>
    <w:rsid w:val="00176DFD"/>
    <w:rsid w:val="001852C9"/>
    <w:rsid w:val="00190087"/>
    <w:rsid w:val="001913C4"/>
    <w:rsid w:val="0019348F"/>
    <w:rsid w:val="00193A07"/>
    <w:rsid w:val="00194C95"/>
    <w:rsid w:val="001956C6"/>
    <w:rsid w:val="00195C34"/>
    <w:rsid w:val="00197440"/>
    <w:rsid w:val="001A06E6"/>
    <w:rsid w:val="001A13FF"/>
    <w:rsid w:val="001A1A53"/>
    <w:rsid w:val="001A234A"/>
    <w:rsid w:val="001A68C8"/>
    <w:rsid w:val="001A7CFB"/>
    <w:rsid w:val="001B0574"/>
    <w:rsid w:val="001B06E8"/>
    <w:rsid w:val="001B257E"/>
    <w:rsid w:val="001B70B7"/>
    <w:rsid w:val="001B71D0"/>
    <w:rsid w:val="001B71EE"/>
    <w:rsid w:val="001C04A8"/>
    <w:rsid w:val="001C2C03"/>
    <w:rsid w:val="001C42F7"/>
    <w:rsid w:val="001C49E5"/>
    <w:rsid w:val="001C680C"/>
    <w:rsid w:val="001C7FEA"/>
    <w:rsid w:val="001D0499"/>
    <w:rsid w:val="001D0BBE"/>
    <w:rsid w:val="001D0ED4"/>
    <w:rsid w:val="001D1C53"/>
    <w:rsid w:val="001D1DB9"/>
    <w:rsid w:val="001D212F"/>
    <w:rsid w:val="001D29D7"/>
    <w:rsid w:val="001D2DE7"/>
    <w:rsid w:val="001D314B"/>
    <w:rsid w:val="001D411C"/>
    <w:rsid w:val="001E1B6A"/>
    <w:rsid w:val="001E2484"/>
    <w:rsid w:val="001E3CC4"/>
    <w:rsid w:val="001E4882"/>
    <w:rsid w:val="001E5B84"/>
    <w:rsid w:val="001E73AB"/>
    <w:rsid w:val="001F092D"/>
    <w:rsid w:val="001F143A"/>
    <w:rsid w:val="001F1605"/>
    <w:rsid w:val="001F2508"/>
    <w:rsid w:val="001F2797"/>
    <w:rsid w:val="001F4816"/>
    <w:rsid w:val="001F4CAD"/>
    <w:rsid w:val="001F69B4"/>
    <w:rsid w:val="001F77C7"/>
    <w:rsid w:val="00200183"/>
    <w:rsid w:val="0020107D"/>
    <w:rsid w:val="00202AA4"/>
    <w:rsid w:val="002031F7"/>
    <w:rsid w:val="002040E6"/>
    <w:rsid w:val="00204C52"/>
    <w:rsid w:val="0020527B"/>
    <w:rsid w:val="00210B15"/>
    <w:rsid w:val="0021189C"/>
    <w:rsid w:val="00212109"/>
    <w:rsid w:val="002142EA"/>
    <w:rsid w:val="0021498A"/>
    <w:rsid w:val="00217697"/>
    <w:rsid w:val="002204BB"/>
    <w:rsid w:val="00221B79"/>
    <w:rsid w:val="00221C6B"/>
    <w:rsid w:val="00221DA7"/>
    <w:rsid w:val="002253A1"/>
    <w:rsid w:val="00225CF8"/>
    <w:rsid w:val="0022794E"/>
    <w:rsid w:val="002326D9"/>
    <w:rsid w:val="00233D64"/>
    <w:rsid w:val="0023482A"/>
    <w:rsid w:val="002359CB"/>
    <w:rsid w:val="002375D9"/>
    <w:rsid w:val="00243540"/>
    <w:rsid w:val="0024497B"/>
    <w:rsid w:val="0024515B"/>
    <w:rsid w:val="00246021"/>
    <w:rsid w:val="0024666E"/>
    <w:rsid w:val="00247F52"/>
    <w:rsid w:val="00250B25"/>
    <w:rsid w:val="00250BBE"/>
    <w:rsid w:val="0025194F"/>
    <w:rsid w:val="00254342"/>
    <w:rsid w:val="00254C9D"/>
    <w:rsid w:val="0026148A"/>
    <w:rsid w:val="00262696"/>
    <w:rsid w:val="00263653"/>
    <w:rsid w:val="002643C3"/>
    <w:rsid w:val="00264A0C"/>
    <w:rsid w:val="00267EF4"/>
    <w:rsid w:val="00270CB8"/>
    <w:rsid w:val="00272B08"/>
    <w:rsid w:val="002751F4"/>
    <w:rsid w:val="00281BB8"/>
    <w:rsid w:val="00281E9E"/>
    <w:rsid w:val="00282CF6"/>
    <w:rsid w:val="00285170"/>
    <w:rsid w:val="00285361"/>
    <w:rsid w:val="00292D60"/>
    <w:rsid w:val="002949F8"/>
    <w:rsid w:val="00294D34"/>
    <w:rsid w:val="00294E3B"/>
    <w:rsid w:val="00296193"/>
    <w:rsid w:val="00296C66"/>
    <w:rsid w:val="00296EBE"/>
    <w:rsid w:val="002974E3"/>
    <w:rsid w:val="002A084B"/>
    <w:rsid w:val="002A100A"/>
    <w:rsid w:val="002A1260"/>
    <w:rsid w:val="002A1589"/>
    <w:rsid w:val="002A1608"/>
    <w:rsid w:val="002A25DC"/>
    <w:rsid w:val="002A3AAB"/>
    <w:rsid w:val="002A4CEA"/>
    <w:rsid w:val="002A5977"/>
    <w:rsid w:val="002A5A13"/>
    <w:rsid w:val="002A5F3E"/>
    <w:rsid w:val="002A7AE1"/>
    <w:rsid w:val="002A7F44"/>
    <w:rsid w:val="002B0C40"/>
    <w:rsid w:val="002B1966"/>
    <w:rsid w:val="002B23EC"/>
    <w:rsid w:val="002B32EF"/>
    <w:rsid w:val="002B3D0A"/>
    <w:rsid w:val="002B4508"/>
    <w:rsid w:val="002B5779"/>
    <w:rsid w:val="002B5A70"/>
    <w:rsid w:val="002B7332"/>
    <w:rsid w:val="002B7F51"/>
    <w:rsid w:val="002C09E7"/>
    <w:rsid w:val="002C1948"/>
    <w:rsid w:val="002C1B28"/>
    <w:rsid w:val="002C3F07"/>
    <w:rsid w:val="002C5278"/>
    <w:rsid w:val="002C7EBB"/>
    <w:rsid w:val="002D06C1"/>
    <w:rsid w:val="002D42B5"/>
    <w:rsid w:val="002D4F1A"/>
    <w:rsid w:val="002D6EC6"/>
    <w:rsid w:val="002D79AC"/>
    <w:rsid w:val="002E039D"/>
    <w:rsid w:val="002E4D5A"/>
    <w:rsid w:val="002E6326"/>
    <w:rsid w:val="002F0585"/>
    <w:rsid w:val="002F0588"/>
    <w:rsid w:val="002F07A9"/>
    <w:rsid w:val="002F30E0"/>
    <w:rsid w:val="002F35E4"/>
    <w:rsid w:val="002F3730"/>
    <w:rsid w:val="002F38E1"/>
    <w:rsid w:val="002F4130"/>
    <w:rsid w:val="002F7AF6"/>
    <w:rsid w:val="00300E63"/>
    <w:rsid w:val="00302F5F"/>
    <w:rsid w:val="0030441D"/>
    <w:rsid w:val="00306063"/>
    <w:rsid w:val="00306508"/>
    <w:rsid w:val="00313B85"/>
    <w:rsid w:val="00314BDF"/>
    <w:rsid w:val="00317988"/>
    <w:rsid w:val="003221B4"/>
    <w:rsid w:val="00322E62"/>
    <w:rsid w:val="00324EDD"/>
    <w:rsid w:val="00336C64"/>
    <w:rsid w:val="00337162"/>
    <w:rsid w:val="00340C28"/>
    <w:rsid w:val="0034194F"/>
    <w:rsid w:val="00343117"/>
    <w:rsid w:val="003435D2"/>
    <w:rsid w:val="00344605"/>
    <w:rsid w:val="003467AE"/>
    <w:rsid w:val="003474AA"/>
    <w:rsid w:val="00350D1D"/>
    <w:rsid w:val="00351A80"/>
    <w:rsid w:val="00352C83"/>
    <w:rsid w:val="00355094"/>
    <w:rsid w:val="003615D2"/>
    <w:rsid w:val="0036429C"/>
    <w:rsid w:val="00364A53"/>
    <w:rsid w:val="003654CB"/>
    <w:rsid w:val="00365F86"/>
    <w:rsid w:val="00365F87"/>
    <w:rsid w:val="00366260"/>
    <w:rsid w:val="003705F4"/>
    <w:rsid w:val="00370C28"/>
    <w:rsid w:val="00370D58"/>
    <w:rsid w:val="00371316"/>
    <w:rsid w:val="00376713"/>
    <w:rsid w:val="00380929"/>
    <w:rsid w:val="00381815"/>
    <w:rsid w:val="003819AF"/>
    <w:rsid w:val="00381CD0"/>
    <w:rsid w:val="003820E9"/>
    <w:rsid w:val="003829AC"/>
    <w:rsid w:val="00382DE7"/>
    <w:rsid w:val="00384FFC"/>
    <w:rsid w:val="00386C08"/>
    <w:rsid w:val="003872FC"/>
    <w:rsid w:val="00387ADC"/>
    <w:rsid w:val="00390020"/>
    <w:rsid w:val="003903D6"/>
    <w:rsid w:val="003906E5"/>
    <w:rsid w:val="00390EE6"/>
    <w:rsid w:val="0039118F"/>
    <w:rsid w:val="00391262"/>
    <w:rsid w:val="00392AD7"/>
    <w:rsid w:val="00392C1E"/>
    <w:rsid w:val="003938D9"/>
    <w:rsid w:val="00393DA0"/>
    <w:rsid w:val="00394376"/>
    <w:rsid w:val="003943FF"/>
    <w:rsid w:val="003974EB"/>
    <w:rsid w:val="00397CC5"/>
    <w:rsid w:val="003A03BB"/>
    <w:rsid w:val="003A1582"/>
    <w:rsid w:val="003A31DE"/>
    <w:rsid w:val="003A359B"/>
    <w:rsid w:val="003A381F"/>
    <w:rsid w:val="003A4077"/>
    <w:rsid w:val="003A70E1"/>
    <w:rsid w:val="003B09AD"/>
    <w:rsid w:val="003B1F18"/>
    <w:rsid w:val="003B5231"/>
    <w:rsid w:val="003B5BF0"/>
    <w:rsid w:val="003B60BF"/>
    <w:rsid w:val="003B6BE3"/>
    <w:rsid w:val="003C010C"/>
    <w:rsid w:val="003C0A6C"/>
    <w:rsid w:val="003C0EBC"/>
    <w:rsid w:val="003C5A43"/>
    <w:rsid w:val="003D0519"/>
    <w:rsid w:val="003D0FF6"/>
    <w:rsid w:val="003D262C"/>
    <w:rsid w:val="003D57ED"/>
    <w:rsid w:val="003D6D61"/>
    <w:rsid w:val="003E091D"/>
    <w:rsid w:val="003E1C53"/>
    <w:rsid w:val="003E2A69"/>
    <w:rsid w:val="003E2D49"/>
    <w:rsid w:val="003E2E86"/>
    <w:rsid w:val="003E2FD4"/>
    <w:rsid w:val="003E49F6"/>
    <w:rsid w:val="003E5081"/>
    <w:rsid w:val="003E56F7"/>
    <w:rsid w:val="003F0841"/>
    <w:rsid w:val="003F23D3"/>
    <w:rsid w:val="003F3F08"/>
    <w:rsid w:val="003F49F1"/>
    <w:rsid w:val="003F6272"/>
    <w:rsid w:val="003F7361"/>
    <w:rsid w:val="00400E72"/>
    <w:rsid w:val="00401400"/>
    <w:rsid w:val="00404869"/>
    <w:rsid w:val="00405884"/>
    <w:rsid w:val="00407D39"/>
    <w:rsid w:val="0041477A"/>
    <w:rsid w:val="004167A3"/>
    <w:rsid w:val="00416F6A"/>
    <w:rsid w:val="00420021"/>
    <w:rsid w:val="00424130"/>
    <w:rsid w:val="00430498"/>
    <w:rsid w:val="00432075"/>
    <w:rsid w:val="00432DAA"/>
    <w:rsid w:val="00434305"/>
    <w:rsid w:val="004347D3"/>
    <w:rsid w:val="0043486B"/>
    <w:rsid w:val="00435C2D"/>
    <w:rsid w:val="00435DF7"/>
    <w:rsid w:val="00436A62"/>
    <w:rsid w:val="0044083F"/>
    <w:rsid w:val="00441AE7"/>
    <w:rsid w:val="00445574"/>
    <w:rsid w:val="004467FB"/>
    <w:rsid w:val="004503A3"/>
    <w:rsid w:val="00452748"/>
    <w:rsid w:val="00452D6B"/>
    <w:rsid w:val="004538BF"/>
    <w:rsid w:val="00454484"/>
    <w:rsid w:val="0045517B"/>
    <w:rsid w:val="00461ABD"/>
    <w:rsid w:val="00463B77"/>
    <w:rsid w:val="00463C7B"/>
    <w:rsid w:val="004644A6"/>
    <w:rsid w:val="004659BD"/>
    <w:rsid w:val="00466035"/>
    <w:rsid w:val="00470775"/>
    <w:rsid w:val="004746B1"/>
    <w:rsid w:val="0047583F"/>
    <w:rsid w:val="00483908"/>
    <w:rsid w:val="00484936"/>
    <w:rsid w:val="00485C89"/>
    <w:rsid w:val="00486BE3"/>
    <w:rsid w:val="004878B2"/>
    <w:rsid w:val="00487F22"/>
    <w:rsid w:val="004905E4"/>
    <w:rsid w:val="00490A89"/>
    <w:rsid w:val="00490AB4"/>
    <w:rsid w:val="00492F02"/>
    <w:rsid w:val="004939AE"/>
    <w:rsid w:val="00493FEE"/>
    <w:rsid w:val="004A12DF"/>
    <w:rsid w:val="004A1422"/>
    <w:rsid w:val="004A1BA8"/>
    <w:rsid w:val="004A4212"/>
    <w:rsid w:val="004A4B57"/>
    <w:rsid w:val="004A63FA"/>
    <w:rsid w:val="004B022A"/>
    <w:rsid w:val="004B2701"/>
    <w:rsid w:val="004B2E1B"/>
    <w:rsid w:val="004B3E93"/>
    <w:rsid w:val="004B72BB"/>
    <w:rsid w:val="004C178C"/>
    <w:rsid w:val="004C1FBC"/>
    <w:rsid w:val="004C3F1D"/>
    <w:rsid w:val="004C458D"/>
    <w:rsid w:val="004C7556"/>
    <w:rsid w:val="004C7E9D"/>
    <w:rsid w:val="004C7F67"/>
    <w:rsid w:val="004D0599"/>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42BC"/>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461"/>
    <w:rsid w:val="00523F95"/>
    <w:rsid w:val="00524D65"/>
    <w:rsid w:val="00525B16"/>
    <w:rsid w:val="00532DC9"/>
    <w:rsid w:val="00533D04"/>
    <w:rsid w:val="00534804"/>
    <w:rsid w:val="00534BDF"/>
    <w:rsid w:val="005354EA"/>
    <w:rsid w:val="00535EC4"/>
    <w:rsid w:val="00535ED9"/>
    <w:rsid w:val="0053692B"/>
    <w:rsid w:val="00536A72"/>
    <w:rsid w:val="00537608"/>
    <w:rsid w:val="00540775"/>
    <w:rsid w:val="00541853"/>
    <w:rsid w:val="00543BDA"/>
    <w:rsid w:val="005441CC"/>
    <w:rsid w:val="005479DA"/>
    <w:rsid w:val="00547BCC"/>
    <w:rsid w:val="0055013B"/>
    <w:rsid w:val="00551F6F"/>
    <w:rsid w:val="00552A0C"/>
    <w:rsid w:val="005531A7"/>
    <w:rsid w:val="00554854"/>
    <w:rsid w:val="00555044"/>
    <w:rsid w:val="0055711C"/>
    <w:rsid w:val="00560DA3"/>
    <w:rsid w:val="00561475"/>
    <w:rsid w:val="005620FF"/>
    <w:rsid w:val="0056487B"/>
    <w:rsid w:val="00564FB9"/>
    <w:rsid w:val="00573D9E"/>
    <w:rsid w:val="005801E3"/>
    <w:rsid w:val="00581802"/>
    <w:rsid w:val="005836A8"/>
    <w:rsid w:val="00583E80"/>
    <w:rsid w:val="005840DA"/>
    <w:rsid w:val="00584262"/>
    <w:rsid w:val="00586630"/>
    <w:rsid w:val="00587ADD"/>
    <w:rsid w:val="00590DA3"/>
    <w:rsid w:val="00596160"/>
    <w:rsid w:val="005966E2"/>
    <w:rsid w:val="00597007"/>
    <w:rsid w:val="005A0966"/>
    <w:rsid w:val="005A11B7"/>
    <w:rsid w:val="005A260B"/>
    <w:rsid w:val="005A4A1B"/>
    <w:rsid w:val="005A7830"/>
    <w:rsid w:val="005A7FCE"/>
    <w:rsid w:val="005B0F3F"/>
    <w:rsid w:val="005B4903"/>
    <w:rsid w:val="005B51CE"/>
    <w:rsid w:val="005B53AD"/>
    <w:rsid w:val="005B5885"/>
    <w:rsid w:val="005B5CD7"/>
    <w:rsid w:val="005B6CF6"/>
    <w:rsid w:val="005B7321"/>
    <w:rsid w:val="005B7422"/>
    <w:rsid w:val="005C0A82"/>
    <w:rsid w:val="005C29B8"/>
    <w:rsid w:val="005C435C"/>
    <w:rsid w:val="005C4645"/>
    <w:rsid w:val="005C5F21"/>
    <w:rsid w:val="005C7156"/>
    <w:rsid w:val="005D0C75"/>
    <w:rsid w:val="005D4171"/>
    <w:rsid w:val="005D6A95"/>
    <w:rsid w:val="005D6B2C"/>
    <w:rsid w:val="005D6D9C"/>
    <w:rsid w:val="005E2335"/>
    <w:rsid w:val="005E34CA"/>
    <w:rsid w:val="005E3C18"/>
    <w:rsid w:val="005E406B"/>
    <w:rsid w:val="005E7881"/>
    <w:rsid w:val="005E78E0"/>
    <w:rsid w:val="005F0D9C"/>
    <w:rsid w:val="005F0ED3"/>
    <w:rsid w:val="005F15C7"/>
    <w:rsid w:val="005F160F"/>
    <w:rsid w:val="005F284E"/>
    <w:rsid w:val="005F7160"/>
    <w:rsid w:val="006002B2"/>
    <w:rsid w:val="006015CE"/>
    <w:rsid w:val="00604784"/>
    <w:rsid w:val="00606419"/>
    <w:rsid w:val="00607D29"/>
    <w:rsid w:val="00607E92"/>
    <w:rsid w:val="006122D6"/>
    <w:rsid w:val="00612952"/>
    <w:rsid w:val="0061473F"/>
    <w:rsid w:val="00614CC1"/>
    <w:rsid w:val="00615A9D"/>
    <w:rsid w:val="006162BE"/>
    <w:rsid w:val="00616BBB"/>
    <w:rsid w:val="00617387"/>
    <w:rsid w:val="006252D8"/>
    <w:rsid w:val="006259BC"/>
    <w:rsid w:val="0062636B"/>
    <w:rsid w:val="00626922"/>
    <w:rsid w:val="00632182"/>
    <w:rsid w:val="00632AE0"/>
    <w:rsid w:val="00633C17"/>
    <w:rsid w:val="006349D9"/>
    <w:rsid w:val="00636E3E"/>
    <w:rsid w:val="006379F7"/>
    <w:rsid w:val="00637E4D"/>
    <w:rsid w:val="00640620"/>
    <w:rsid w:val="00641A1F"/>
    <w:rsid w:val="00645904"/>
    <w:rsid w:val="00651ACB"/>
    <w:rsid w:val="00651C47"/>
    <w:rsid w:val="00652AB2"/>
    <w:rsid w:val="00653730"/>
    <w:rsid w:val="00654EC0"/>
    <w:rsid w:val="0065525B"/>
    <w:rsid w:val="00655D4F"/>
    <w:rsid w:val="00661135"/>
    <w:rsid w:val="00661464"/>
    <w:rsid w:val="00663620"/>
    <w:rsid w:val="006640E5"/>
    <w:rsid w:val="006646F1"/>
    <w:rsid w:val="00664929"/>
    <w:rsid w:val="00664D9A"/>
    <w:rsid w:val="00664F62"/>
    <w:rsid w:val="006655E1"/>
    <w:rsid w:val="00670108"/>
    <w:rsid w:val="006706E2"/>
    <w:rsid w:val="00670CEB"/>
    <w:rsid w:val="00672060"/>
    <w:rsid w:val="00672BFD"/>
    <w:rsid w:val="006770F4"/>
    <w:rsid w:val="00677A84"/>
    <w:rsid w:val="0068026D"/>
    <w:rsid w:val="00680A27"/>
    <w:rsid w:val="00681292"/>
    <w:rsid w:val="006816A4"/>
    <w:rsid w:val="006819B8"/>
    <w:rsid w:val="006840A6"/>
    <w:rsid w:val="006846FD"/>
    <w:rsid w:val="00684DD9"/>
    <w:rsid w:val="006850CD"/>
    <w:rsid w:val="00685AAB"/>
    <w:rsid w:val="00691112"/>
    <w:rsid w:val="00692DB0"/>
    <w:rsid w:val="00693119"/>
    <w:rsid w:val="00694A74"/>
    <w:rsid w:val="0069732C"/>
    <w:rsid w:val="006A07AA"/>
    <w:rsid w:val="006A25E5"/>
    <w:rsid w:val="006A2B46"/>
    <w:rsid w:val="006A336D"/>
    <w:rsid w:val="006A37B9"/>
    <w:rsid w:val="006A4AEF"/>
    <w:rsid w:val="006A6C04"/>
    <w:rsid w:val="006A75BF"/>
    <w:rsid w:val="006B2672"/>
    <w:rsid w:val="006B54BF"/>
    <w:rsid w:val="006B5F1D"/>
    <w:rsid w:val="006B5F44"/>
    <w:rsid w:val="006B5F90"/>
    <w:rsid w:val="006B62E4"/>
    <w:rsid w:val="006B6BDF"/>
    <w:rsid w:val="006C1BBA"/>
    <w:rsid w:val="006C2079"/>
    <w:rsid w:val="006C2214"/>
    <w:rsid w:val="006C5A62"/>
    <w:rsid w:val="006C5D68"/>
    <w:rsid w:val="006C6531"/>
    <w:rsid w:val="006C6976"/>
    <w:rsid w:val="006C6DD0"/>
    <w:rsid w:val="006D04EA"/>
    <w:rsid w:val="006D16C4"/>
    <w:rsid w:val="006D215C"/>
    <w:rsid w:val="006D2591"/>
    <w:rsid w:val="006D3E96"/>
    <w:rsid w:val="006D4515"/>
    <w:rsid w:val="006D4BB1"/>
    <w:rsid w:val="006D6593"/>
    <w:rsid w:val="006D6996"/>
    <w:rsid w:val="006E0B9A"/>
    <w:rsid w:val="006E5024"/>
    <w:rsid w:val="006E5DEE"/>
    <w:rsid w:val="006F03A8"/>
    <w:rsid w:val="006F0D4F"/>
    <w:rsid w:val="006F0ED7"/>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36DD"/>
    <w:rsid w:val="00725949"/>
    <w:rsid w:val="00727FA2"/>
    <w:rsid w:val="007322D9"/>
    <w:rsid w:val="0073231B"/>
    <w:rsid w:val="00732BC0"/>
    <w:rsid w:val="00734ED9"/>
    <w:rsid w:val="007359B6"/>
    <w:rsid w:val="0073720F"/>
    <w:rsid w:val="00737796"/>
    <w:rsid w:val="00737A04"/>
    <w:rsid w:val="0074165C"/>
    <w:rsid w:val="007432CA"/>
    <w:rsid w:val="0074351A"/>
    <w:rsid w:val="007439EB"/>
    <w:rsid w:val="00743CB4"/>
    <w:rsid w:val="00743F0A"/>
    <w:rsid w:val="007444E8"/>
    <w:rsid w:val="0074548E"/>
    <w:rsid w:val="00745773"/>
    <w:rsid w:val="0074612E"/>
    <w:rsid w:val="00746800"/>
    <w:rsid w:val="007501A8"/>
    <w:rsid w:val="00750EE1"/>
    <w:rsid w:val="00752B4D"/>
    <w:rsid w:val="00755402"/>
    <w:rsid w:val="00756B26"/>
    <w:rsid w:val="00756EDF"/>
    <w:rsid w:val="00757DF3"/>
    <w:rsid w:val="007609A2"/>
    <w:rsid w:val="00765C43"/>
    <w:rsid w:val="00765EFB"/>
    <w:rsid w:val="007671CA"/>
    <w:rsid w:val="00767574"/>
    <w:rsid w:val="00767C61"/>
    <w:rsid w:val="0077008A"/>
    <w:rsid w:val="00771ABE"/>
    <w:rsid w:val="0077250B"/>
    <w:rsid w:val="00772819"/>
    <w:rsid w:val="00773C1F"/>
    <w:rsid w:val="00774DA4"/>
    <w:rsid w:val="00774FC7"/>
    <w:rsid w:val="00776599"/>
    <w:rsid w:val="00777B6D"/>
    <w:rsid w:val="00780DA9"/>
    <w:rsid w:val="0078114B"/>
    <w:rsid w:val="00781DD2"/>
    <w:rsid w:val="00783A24"/>
    <w:rsid w:val="00783ECF"/>
    <w:rsid w:val="0078413A"/>
    <w:rsid w:val="00790CA3"/>
    <w:rsid w:val="00790E01"/>
    <w:rsid w:val="00791F6C"/>
    <w:rsid w:val="0079346A"/>
    <w:rsid w:val="007959E8"/>
    <w:rsid w:val="00795E9C"/>
    <w:rsid w:val="00796CA1"/>
    <w:rsid w:val="00796D20"/>
    <w:rsid w:val="007A0521"/>
    <w:rsid w:val="007A061E"/>
    <w:rsid w:val="007A2E12"/>
    <w:rsid w:val="007A3475"/>
    <w:rsid w:val="007A41C8"/>
    <w:rsid w:val="007A54CE"/>
    <w:rsid w:val="007A6118"/>
    <w:rsid w:val="007A7FFA"/>
    <w:rsid w:val="007B04EB"/>
    <w:rsid w:val="007B0D4F"/>
    <w:rsid w:val="007B13F6"/>
    <w:rsid w:val="007B5A3D"/>
    <w:rsid w:val="007B5B95"/>
    <w:rsid w:val="007B68EA"/>
    <w:rsid w:val="007C19E8"/>
    <w:rsid w:val="007C2D89"/>
    <w:rsid w:val="007C4593"/>
    <w:rsid w:val="007C5309"/>
    <w:rsid w:val="007C6069"/>
    <w:rsid w:val="007D06C4"/>
    <w:rsid w:val="007D1352"/>
    <w:rsid w:val="007D247D"/>
    <w:rsid w:val="007D2508"/>
    <w:rsid w:val="007D346A"/>
    <w:rsid w:val="007D6518"/>
    <w:rsid w:val="007D76BD"/>
    <w:rsid w:val="007E0BF1"/>
    <w:rsid w:val="007E2A00"/>
    <w:rsid w:val="007E5AFF"/>
    <w:rsid w:val="007E7CA3"/>
    <w:rsid w:val="007F0ED8"/>
    <w:rsid w:val="007F0F63"/>
    <w:rsid w:val="007F4236"/>
    <w:rsid w:val="007F75CE"/>
    <w:rsid w:val="007F7D32"/>
    <w:rsid w:val="008013A4"/>
    <w:rsid w:val="008019D0"/>
    <w:rsid w:val="008027CE"/>
    <w:rsid w:val="00802F42"/>
    <w:rsid w:val="00803343"/>
    <w:rsid w:val="00803BE8"/>
    <w:rsid w:val="00804383"/>
    <w:rsid w:val="00804BB7"/>
    <w:rsid w:val="00810045"/>
    <w:rsid w:val="00810257"/>
    <w:rsid w:val="00810360"/>
    <w:rsid w:val="008104F5"/>
    <w:rsid w:val="00811072"/>
    <w:rsid w:val="00811369"/>
    <w:rsid w:val="00812289"/>
    <w:rsid w:val="0081400E"/>
    <w:rsid w:val="00814E50"/>
    <w:rsid w:val="00815419"/>
    <w:rsid w:val="008163C8"/>
    <w:rsid w:val="00817325"/>
    <w:rsid w:val="008209E6"/>
    <w:rsid w:val="00820F31"/>
    <w:rsid w:val="00821526"/>
    <w:rsid w:val="00823303"/>
    <w:rsid w:val="008233B2"/>
    <w:rsid w:val="00823A9F"/>
    <w:rsid w:val="00823C85"/>
    <w:rsid w:val="00825138"/>
    <w:rsid w:val="00825142"/>
    <w:rsid w:val="00826324"/>
    <w:rsid w:val="008269DD"/>
    <w:rsid w:val="0082778D"/>
    <w:rsid w:val="00830621"/>
    <w:rsid w:val="00830AC1"/>
    <w:rsid w:val="0083348C"/>
    <w:rsid w:val="008373D3"/>
    <w:rsid w:val="00840617"/>
    <w:rsid w:val="00842A47"/>
    <w:rsid w:val="00842DF9"/>
    <w:rsid w:val="00842EB9"/>
    <w:rsid w:val="0084317A"/>
    <w:rsid w:val="00843C13"/>
    <w:rsid w:val="008454F8"/>
    <w:rsid w:val="00846A90"/>
    <w:rsid w:val="00851342"/>
    <w:rsid w:val="0085173A"/>
    <w:rsid w:val="008603CE"/>
    <w:rsid w:val="00860B06"/>
    <w:rsid w:val="00862026"/>
    <w:rsid w:val="008620FC"/>
    <w:rsid w:val="008627A5"/>
    <w:rsid w:val="008636CE"/>
    <w:rsid w:val="00863E05"/>
    <w:rsid w:val="00864CF5"/>
    <w:rsid w:val="00865ACA"/>
    <w:rsid w:val="00865D28"/>
    <w:rsid w:val="00865F85"/>
    <w:rsid w:val="00867C10"/>
    <w:rsid w:val="00867FCB"/>
    <w:rsid w:val="00870439"/>
    <w:rsid w:val="008707DA"/>
    <w:rsid w:val="00870DA1"/>
    <w:rsid w:val="00880703"/>
    <w:rsid w:val="00883F93"/>
    <w:rsid w:val="00884DB3"/>
    <w:rsid w:val="00885A9D"/>
    <w:rsid w:val="008864F6"/>
    <w:rsid w:val="0089049D"/>
    <w:rsid w:val="00891101"/>
    <w:rsid w:val="008928C9"/>
    <w:rsid w:val="008938DC"/>
    <w:rsid w:val="00893FD1"/>
    <w:rsid w:val="00894836"/>
    <w:rsid w:val="00895172"/>
    <w:rsid w:val="00895680"/>
    <w:rsid w:val="00896DFF"/>
    <w:rsid w:val="0089762C"/>
    <w:rsid w:val="008A1893"/>
    <w:rsid w:val="008A387A"/>
    <w:rsid w:val="008A4170"/>
    <w:rsid w:val="008A7474"/>
    <w:rsid w:val="008A769A"/>
    <w:rsid w:val="008B034A"/>
    <w:rsid w:val="008B0C9C"/>
    <w:rsid w:val="008B166D"/>
    <w:rsid w:val="008B17F4"/>
    <w:rsid w:val="008B3615"/>
    <w:rsid w:val="008B4AC4"/>
    <w:rsid w:val="008B50C8"/>
    <w:rsid w:val="008B5281"/>
    <w:rsid w:val="008B6276"/>
    <w:rsid w:val="008B7072"/>
    <w:rsid w:val="008B7E05"/>
    <w:rsid w:val="008C1797"/>
    <w:rsid w:val="008C219C"/>
    <w:rsid w:val="008C21CE"/>
    <w:rsid w:val="008C475E"/>
    <w:rsid w:val="008C4F0A"/>
    <w:rsid w:val="008C619A"/>
    <w:rsid w:val="008D0CE8"/>
    <w:rsid w:val="008D2D1D"/>
    <w:rsid w:val="008D453D"/>
    <w:rsid w:val="008D53AD"/>
    <w:rsid w:val="008D562B"/>
    <w:rsid w:val="008D5733"/>
    <w:rsid w:val="008D622B"/>
    <w:rsid w:val="008D666C"/>
    <w:rsid w:val="008D68A3"/>
    <w:rsid w:val="008D7B54"/>
    <w:rsid w:val="008E0238"/>
    <w:rsid w:val="008E0C9D"/>
    <w:rsid w:val="008E1648"/>
    <w:rsid w:val="008E1B3E"/>
    <w:rsid w:val="008E2319"/>
    <w:rsid w:val="008E2B35"/>
    <w:rsid w:val="008E3AAF"/>
    <w:rsid w:val="008E4BB6"/>
    <w:rsid w:val="008E5518"/>
    <w:rsid w:val="008E6A84"/>
    <w:rsid w:val="008F0CDC"/>
    <w:rsid w:val="008F17A3"/>
    <w:rsid w:val="008F1ED3"/>
    <w:rsid w:val="008F4C29"/>
    <w:rsid w:val="008F70BD"/>
    <w:rsid w:val="008F788F"/>
    <w:rsid w:val="008F7EA2"/>
    <w:rsid w:val="00901E2D"/>
    <w:rsid w:val="00902722"/>
    <w:rsid w:val="009027BC"/>
    <w:rsid w:val="009062E6"/>
    <w:rsid w:val="00911BE5"/>
    <w:rsid w:val="00913CA9"/>
    <w:rsid w:val="009145AE"/>
    <w:rsid w:val="009146CE"/>
    <w:rsid w:val="00914CA7"/>
    <w:rsid w:val="00914D33"/>
    <w:rsid w:val="00915C3E"/>
    <w:rsid w:val="009161A8"/>
    <w:rsid w:val="0091673D"/>
    <w:rsid w:val="00916FA1"/>
    <w:rsid w:val="009245F5"/>
    <w:rsid w:val="009249EC"/>
    <w:rsid w:val="00925392"/>
    <w:rsid w:val="009273B3"/>
    <w:rsid w:val="00927610"/>
    <w:rsid w:val="009305B5"/>
    <w:rsid w:val="00932346"/>
    <w:rsid w:val="00934C12"/>
    <w:rsid w:val="009403D0"/>
    <w:rsid w:val="00941500"/>
    <w:rsid w:val="009429D5"/>
    <w:rsid w:val="00942BF1"/>
    <w:rsid w:val="00945180"/>
    <w:rsid w:val="00945428"/>
    <w:rsid w:val="0094607B"/>
    <w:rsid w:val="00952C52"/>
    <w:rsid w:val="00953604"/>
    <w:rsid w:val="00956C1D"/>
    <w:rsid w:val="009610DC"/>
    <w:rsid w:val="00961490"/>
    <w:rsid w:val="009618C9"/>
    <w:rsid w:val="00961C0F"/>
    <w:rsid w:val="00962193"/>
    <w:rsid w:val="0096381A"/>
    <w:rsid w:val="00963A66"/>
    <w:rsid w:val="00965E04"/>
    <w:rsid w:val="009674AD"/>
    <w:rsid w:val="00967E99"/>
    <w:rsid w:val="0097094E"/>
    <w:rsid w:val="00970CDC"/>
    <w:rsid w:val="00976FE4"/>
    <w:rsid w:val="00977010"/>
    <w:rsid w:val="0097705F"/>
    <w:rsid w:val="00977D02"/>
    <w:rsid w:val="009809BB"/>
    <w:rsid w:val="00982D22"/>
    <w:rsid w:val="0098364B"/>
    <w:rsid w:val="00983BF9"/>
    <w:rsid w:val="00986F66"/>
    <w:rsid w:val="009911AF"/>
    <w:rsid w:val="00991875"/>
    <w:rsid w:val="00991F92"/>
    <w:rsid w:val="00992985"/>
    <w:rsid w:val="00993889"/>
    <w:rsid w:val="0099551B"/>
    <w:rsid w:val="009960C7"/>
    <w:rsid w:val="00997BF1"/>
    <w:rsid w:val="009A089C"/>
    <w:rsid w:val="009A118E"/>
    <w:rsid w:val="009A21CD"/>
    <w:rsid w:val="009A278C"/>
    <w:rsid w:val="009A2BC2"/>
    <w:rsid w:val="009A3EEC"/>
    <w:rsid w:val="009A4002"/>
    <w:rsid w:val="009A42C1"/>
    <w:rsid w:val="009A4CD2"/>
    <w:rsid w:val="009A5429"/>
    <w:rsid w:val="009A72AD"/>
    <w:rsid w:val="009B09E0"/>
    <w:rsid w:val="009B0BC5"/>
    <w:rsid w:val="009B1247"/>
    <w:rsid w:val="009B1827"/>
    <w:rsid w:val="009B3212"/>
    <w:rsid w:val="009B6029"/>
    <w:rsid w:val="009B6971"/>
    <w:rsid w:val="009C27F1"/>
    <w:rsid w:val="009C3152"/>
    <w:rsid w:val="009C4CFA"/>
    <w:rsid w:val="009C5070"/>
    <w:rsid w:val="009C660C"/>
    <w:rsid w:val="009C6E46"/>
    <w:rsid w:val="009D112C"/>
    <w:rsid w:val="009D25D5"/>
    <w:rsid w:val="009D2FC0"/>
    <w:rsid w:val="009D47FA"/>
    <w:rsid w:val="009D50D2"/>
    <w:rsid w:val="009D6BCA"/>
    <w:rsid w:val="009E0F62"/>
    <w:rsid w:val="009E4A58"/>
    <w:rsid w:val="009E5A2D"/>
    <w:rsid w:val="009E5AB2"/>
    <w:rsid w:val="009E6219"/>
    <w:rsid w:val="009F03B3"/>
    <w:rsid w:val="00A01757"/>
    <w:rsid w:val="00A028C0"/>
    <w:rsid w:val="00A02AB1"/>
    <w:rsid w:val="00A02BAE"/>
    <w:rsid w:val="00A06A6B"/>
    <w:rsid w:val="00A07E47"/>
    <w:rsid w:val="00A118A6"/>
    <w:rsid w:val="00A129D0"/>
    <w:rsid w:val="00A12C0E"/>
    <w:rsid w:val="00A12C33"/>
    <w:rsid w:val="00A138BA"/>
    <w:rsid w:val="00A14C8E"/>
    <w:rsid w:val="00A153D9"/>
    <w:rsid w:val="00A15F09"/>
    <w:rsid w:val="00A169B6"/>
    <w:rsid w:val="00A21509"/>
    <w:rsid w:val="00A2271D"/>
    <w:rsid w:val="00A236E5"/>
    <w:rsid w:val="00A237D5"/>
    <w:rsid w:val="00A24F7B"/>
    <w:rsid w:val="00A25B15"/>
    <w:rsid w:val="00A25DD1"/>
    <w:rsid w:val="00A30EFC"/>
    <w:rsid w:val="00A31984"/>
    <w:rsid w:val="00A32D73"/>
    <w:rsid w:val="00A32ECE"/>
    <w:rsid w:val="00A32FDB"/>
    <w:rsid w:val="00A3367B"/>
    <w:rsid w:val="00A3569D"/>
    <w:rsid w:val="00A3597D"/>
    <w:rsid w:val="00A40091"/>
    <w:rsid w:val="00A4030F"/>
    <w:rsid w:val="00A40C55"/>
    <w:rsid w:val="00A41C79"/>
    <w:rsid w:val="00A41CB5"/>
    <w:rsid w:val="00A42CDF"/>
    <w:rsid w:val="00A43FBF"/>
    <w:rsid w:val="00A4452E"/>
    <w:rsid w:val="00A4472C"/>
    <w:rsid w:val="00A44E69"/>
    <w:rsid w:val="00A4661E"/>
    <w:rsid w:val="00A55BD6"/>
    <w:rsid w:val="00A55D50"/>
    <w:rsid w:val="00A57142"/>
    <w:rsid w:val="00A638AD"/>
    <w:rsid w:val="00A648CD"/>
    <w:rsid w:val="00A6537A"/>
    <w:rsid w:val="00A67866"/>
    <w:rsid w:val="00A70B07"/>
    <w:rsid w:val="00A723F8"/>
    <w:rsid w:val="00A7256E"/>
    <w:rsid w:val="00A77CCB"/>
    <w:rsid w:val="00A83D8D"/>
    <w:rsid w:val="00A8446B"/>
    <w:rsid w:val="00A8473F"/>
    <w:rsid w:val="00A84E08"/>
    <w:rsid w:val="00A862D6"/>
    <w:rsid w:val="00A8715E"/>
    <w:rsid w:val="00A9295B"/>
    <w:rsid w:val="00A93698"/>
    <w:rsid w:val="00A93B09"/>
    <w:rsid w:val="00A952D7"/>
    <w:rsid w:val="00A95595"/>
    <w:rsid w:val="00A963F7"/>
    <w:rsid w:val="00A96AD8"/>
    <w:rsid w:val="00AA052C"/>
    <w:rsid w:val="00AA1903"/>
    <w:rsid w:val="00AA1E45"/>
    <w:rsid w:val="00AA2A24"/>
    <w:rsid w:val="00AA408B"/>
    <w:rsid w:val="00AA4286"/>
    <w:rsid w:val="00AA456B"/>
    <w:rsid w:val="00AA57F5"/>
    <w:rsid w:val="00AA672E"/>
    <w:rsid w:val="00AA6EC9"/>
    <w:rsid w:val="00AB0A60"/>
    <w:rsid w:val="00AB40E1"/>
    <w:rsid w:val="00AB6309"/>
    <w:rsid w:val="00AB6C5F"/>
    <w:rsid w:val="00AB7129"/>
    <w:rsid w:val="00AB780E"/>
    <w:rsid w:val="00AC27A6"/>
    <w:rsid w:val="00AC30F7"/>
    <w:rsid w:val="00AC3859"/>
    <w:rsid w:val="00AC3A5A"/>
    <w:rsid w:val="00AC4D95"/>
    <w:rsid w:val="00AC5DF4"/>
    <w:rsid w:val="00AD0AEF"/>
    <w:rsid w:val="00AD11B7"/>
    <w:rsid w:val="00AD1A94"/>
    <w:rsid w:val="00AD1C05"/>
    <w:rsid w:val="00AD2278"/>
    <w:rsid w:val="00AD3367"/>
    <w:rsid w:val="00AD4126"/>
    <w:rsid w:val="00AD421C"/>
    <w:rsid w:val="00AD44FA"/>
    <w:rsid w:val="00AD6A46"/>
    <w:rsid w:val="00AE070A"/>
    <w:rsid w:val="00AE101C"/>
    <w:rsid w:val="00AE5FDF"/>
    <w:rsid w:val="00AF07F4"/>
    <w:rsid w:val="00AF0C18"/>
    <w:rsid w:val="00AF172D"/>
    <w:rsid w:val="00AF47C5"/>
    <w:rsid w:val="00AF5398"/>
    <w:rsid w:val="00B020EA"/>
    <w:rsid w:val="00B049AF"/>
    <w:rsid w:val="00B07242"/>
    <w:rsid w:val="00B076AB"/>
    <w:rsid w:val="00B10534"/>
    <w:rsid w:val="00B113CD"/>
    <w:rsid w:val="00B113DB"/>
    <w:rsid w:val="00B11D8A"/>
    <w:rsid w:val="00B12981"/>
    <w:rsid w:val="00B147DD"/>
    <w:rsid w:val="00B14CA5"/>
    <w:rsid w:val="00B14DD6"/>
    <w:rsid w:val="00B156FD"/>
    <w:rsid w:val="00B21F61"/>
    <w:rsid w:val="00B23045"/>
    <w:rsid w:val="00B236A8"/>
    <w:rsid w:val="00B25027"/>
    <w:rsid w:val="00B25A96"/>
    <w:rsid w:val="00B261F1"/>
    <w:rsid w:val="00B265BC"/>
    <w:rsid w:val="00B3079C"/>
    <w:rsid w:val="00B31FB1"/>
    <w:rsid w:val="00B333E5"/>
    <w:rsid w:val="00B33952"/>
    <w:rsid w:val="00B33C5E"/>
    <w:rsid w:val="00B342F4"/>
    <w:rsid w:val="00B34369"/>
    <w:rsid w:val="00B34DC2"/>
    <w:rsid w:val="00B36C68"/>
    <w:rsid w:val="00B378E5"/>
    <w:rsid w:val="00B42D9A"/>
    <w:rsid w:val="00B42F24"/>
    <w:rsid w:val="00B4346D"/>
    <w:rsid w:val="00B436E2"/>
    <w:rsid w:val="00B440F4"/>
    <w:rsid w:val="00B447A5"/>
    <w:rsid w:val="00B4654C"/>
    <w:rsid w:val="00B4720E"/>
    <w:rsid w:val="00B47293"/>
    <w:rsid w:val="00B52120"/>
    <w:rsid w:val="00B528E2"/>
    <w:rsid w:val="00B53AA9"/>
    <w:rsid w:val="00B54ABC"/>
    <w:rsid w:val="00B56FBE"/>
    <w:rsid w:val="00B62B58"/>
    <w:rsid w:val="00B65149"/>
    <w:rsid w:val="00B66567"/>
    <w:rsid w:val="00B66F52"/>
    <w:rsid w:val="00B66FE5"/>
    <w:rsid w:val="00B67479"/>
    <w:rsid w:val="00B675B7"/>
    <w:rsid w:val="00B71504"/>
    <w:rsid w:val="00B7281A"/>
    <w:rsid w:val="00B72880"/>
    <w:rsid w:val="00B72A5F"/>
    <w:rsid w:val="00B758BF"/>
    <w:rsid w:val="00B827A6"/>
    <w:rsid w:val="00B828A2"/>
    <w:rsid w:val="00B831CE"/>
    <w:rsid w:val="00B83BC6"/>
    <w:rsid w:val="00B8649D"/>
    <w:rsid w:val="00B86677"/>
    <w:rsid w:val="00B86994"/>
    <w:rsid w:val="00B87131"/>
    <w:rsid w:val="00B9127B"/>
    <w:rsid w:val="00B91566"/>
    <w:rsid w:val="00B9320C"/>
    <w:rsid w:val="00B9326A"/>
    <w:rsid w:val="00B939B1"/>
    <w:rsid w:val="00B96D40"/>
    <w:rsid w:val="00B97386"/>
    <w:rsid w:val="00BA0CBB"/>
    <w:rsid w:val="00BA263B"/>
    <w:rsid w:val="00BA2742"/>
    <w:rsid w:val="00BA277C"/>
    <w:rsid w:val="00BA42B2"/>
    <w:rsid w:val="00BA58D4"/>
    <w:rsid w:val="00BA5B9E"/>
    <w:rsid w:val="00BA6A00"/>
    <w:rsid w:val="00BA78BF"/>
    <w:rsid w:val="00BA7C9A"/>
    <w:rsid w:val="00BB5F8F"/>
    <w:rsid w:val="00BB657A"/>
    <w:rsid w:val="00BC0A4D"/>
    <w:rsid w:val="00BC1A4E"/>
    <w:rsid w:val="00BC5DC7"/>
    <w:rsid w:val="00BC6B8B"/>
    <w:rsid w:val="00BC73D8"/>
    <w:rsid w:val="00BD0989"/>
    <w:rsid w:val="00BD4F2D"/>
    <w:rsid w:val="00BD52D7"/>
    <w:rsid w:val="00BD5AD2"/>
    <w:rsid w:val="00BD6082"/>
    <w:rsid w:val="00BD6870"/>
    <w:rsid w:val="00BE0CC5"/>
    <w:rsid w:val="00BE18EE"/>
    <w:rsid w:val="00BE22F3"/>
    <w:rsid w:val="00BE49EE"/>
    <w:rsid w:val="00BE5B52"/>
    <w:rsid w:val="00BE600F"/>
    <w:rsid w:val="00BE7B8D"/>
    <w:rsid w:val="00BF0993"/>
    <w:rsid w:val="00BF10A9"/>
    <w:rsid w:val="00BF1703"/>
    <w:rsid w:val="00BF231C"/>
    <w:rsid w:val="00BF51E5"/>
    <w:rsid w:val="00BF74A6"/>
    <w:rsid w:val="00C013AD"/>
    <w:rsid w:val="00C04904"/>
    <w:rsid w:val="00C056B3"/>
    <w:rsid w:val="00C07094"/>
    <w:rsid w:val="00C103E5"/>
    <w:rsid w:val="00C13060"/>
    <w:rsid w:val="00C13319"/>
    <w:rsid w:val="00C13EE9"/>
    <w:rsid w:val="00C14D87"/>
    <w:rsid w:val="00C16BB0"/>
    <w:rsid w:val="00C21540"/>
    <w:rsid w:val="00C21906"/>
    <w:rsid w:val="00C21BFA"/>
    <w:rsid w:val="00C24C8D"/>
    <w:rsid w:val="00C25FE2"/>
    <w:rsid w:val="00C26B53"/>
    <w:rsid w:val="00C279B2"/>
    <w:rsid w:val="00C33E50"/>
    <w:rsid w:val="00C34C20"/>
    <w:rsid w:val="00C35A3E"/>
    <w:rsid w:val="00C41D81"/>
    <w:rsid w:val="00C42130"/>
    <w:rsid w:val="00C423A4"/>
    <w:rsid w:val="00C44BC9"/>
    <w:rsid w:val="00C44BF5"/>
    <w:rsid w:val="00C525E2"/>
    <w:rsid w:val="00C55232"/>
    <w:rsid w:val="00C553A4"/>
    <w:rsid w:val="00C55A06"/>
    <w:rsid w:val="00C55D03"/>
    <w:rsid w:val="00C5634D"/>
    <w:rsid w:val="00C600A3"/>
    <w:rsid w:val="00C601BC"/>
    <w:rsid w:val="00C62675"/>
    <w:rsid w:val="00C6329F"/>
    <w:rsid w:val="00C63340"/>
    <w:rsid w:val="00C643F9"/>
    <w:rsid w:val="00C64E95"/>
    <w:rsid w:val="00C655FD"/>
    <w:rsid w:val="00C71372"/>
    <w:rsid w:val="00C72410"/>
    <w:rsid w:val="00C7287F"/>
    <w:rsid w:val="00C72F0E"/>
    <w:rsid w:val="00C80CB8"/>
    <w:rsid w:val="00C819F8"/>
    <w:rsid w:val="00C8248C"/>
    <w:rsid w:val="00C84E33"/>
    <w:rsid w:val="00C86C9B"/>
    <w:rsid w:val="00C86D6F"/>
    <w:rsid w:val="00C905FC"/>
    <w:rsid w:val="00C92D03"/>
    <w:rsid w:val="00C9319C"/>
    <w:rsid w:val="00C9435D"/>
    <w:rsid w:val="00C94794"/>
    <w:rsid w:val="00C9517F"/>
    <w:rsid w:val="00C96741"/>
    <w:rsid w:val="00CA06EC"/>
    <w:rsid w:val="00CA0C95"/>
    <w:rsid w:val="00CA1345"/>
    <w:rsid w:val="00CA1A41"/>
    <w:rsid w:val="00CA2D1B"/>
    <w:rsid w:val="00CA482B"/>
    <w:rsid w:val="00CA662A"/>
    <w:rsid w:val="00CA7AFD"/>
    <w:rsid w:val="00CA7C3C"/>
    <w:rsid w:val="00CA7D5D"/>
    <w:rsid w:val="00CB0189"/>
    <w:rsid w:val="00CB0BA2"/>
    <w:rsid w:val="00CB1A42"/>
    <w:rsid w:val="00CB1B0C"/>
    <w:rsid w:val="00CB2C0B"/>
    <w:rsid w:val="00CB47FB"/>
    <w:rsid w:val="00CB4D8E"/>
    <w:rsid w:val="00CB517D"/>
    <w:rsid w:val="00CC038D"/>
    <w:rsid w:val="00CC39FF"/>
    <w:rsid w:val="00CC3C2F"/>
    <w:rsid w:val="00CC4AC8"/>
    <w:rsid w:val="00CC4B8C"/>
    <w:rsid w:val="00CC5233"/>
    <w:rsid w:val="00CC5DE6"/>
    <w:rsid w:val="00CC6BF0"/>
    <w:rsid w:val="00CC6BF7"/>
    <w:rsid w:val="00CC6E4E"/>
    <w:rsid w:val="00CC6FE8"/>
    <w:rsid w:val="00CC7202"/>
    <w:rsid w:val="00CD2808"/>
    <w:rsid w:val="00CD28BF"/>
    <w:rsid w:val="00CD4092"/>
    <w:rsid w:val="00CD4A20"/>
    <w:rsid w:val="00CD4F99"/>
    <w:rsid w:val="00CD50A1"/>
    <w:rsid w:val="00CD519E"/>
    <w:rsid w:val="00CE03DD"/>
    <w:rsid w:val="00CE0C4F"/>
    <w:rsid w:val="00CE30EA"/>
    <w:rsid w:val="00CE64A4"/>
    <w:rsid w:val="00CF048A"/>
    <w:rsid w:val="00CF155A"/>
    <w:rsid w:val="00CF2947"/>
    <w:rsid w:val="00CF2B1C"/>
    <w:rsid w:val="00CF44B1"/>
    <w:rsid w:val="00CF531C"/>
    <w:rsid w:val="00CF686F"/>
    <w:rsid w:val="00CF6E60"/>
    <w:rsid w:val="00CF7BCA"/>
    <w:rsid w:val="00D008FD"/>
    <w:rsid w:val="00D0321C"/>
    <w:rsid w:val="00D035EC"/>
    <w:rsid w:val="00D04BCD"/>
    <w:rsid w:val="00D06AB1"/>
    <w:rsid w:val="00D072ED"/>
    <w:rsid w:val="00D07A16"/>
    <w:rsid w:val="00D1067E"/>
    <w:rsid w:val="00D10F50"/>
    <w:rsid w:val="00D11272"/>
    <w:rsid w:val="00D126F5"/>
    <w:rsid w:val="00D1489E"/>
    <w:rsid w:val="00D16341"/>
    <w:rsid w:val="00D20737"/>
    <w:rsid w:val="00D21E81"/>
    <w:rsid w:val="00D223DE"/>
    <w:rsid w:val="00D25E37"/>
    <w:rsid w:val="00D2661A"/>
    <w:rsid w:val="00D27582"/>
    <w:rsid w:val="00D27F60"/>
    <w:rsid w:val="00D32435"/>
    <w:rsid w:val="00D32719"/>
    <w:rsid w:val="00D33333"/>
    <w:rsid w:val="00D34E21"/>
    <w:rsid w:val="00D352A2"/>
    <w:rsid w:val="00D40A83"/>
    <w:rsid w:val="00D4162B"/>
    <w:rsid w:val="00D418B7"/>
    <w:rsid w:val="00D441AB"/>
    <w:rsid w:val="00D4514F"/>
    <w:rsid w:val="00D45160"/>
    <w:rsid w:val="00D451E2"/>
    <w:rsid w:val="00D4545E"/>
    <w:rsid w:val="00D45E89"/>
    <w:rsid w:val="00D45E8D"/>
    <w:rsid w:val="00D466AE"/>
    <w:rsid w:val="00D4734F"/>
    <w:rsid w:val="00D51BF3"/>
    <w:rsid w:val="00D63276"/>
    <w:rsid w:val="00D66846"/>
    <w:rsid w:val="00D675FB"/>
    <w:rsid w:val="00D71F25"/>
    <w:rsid w:val="00D74407"/>
    <w:rsid w:val="00D766A9"/>
    <w:rsid w:val="00D77031"/>
    <w:rsid w:val="00D81368"/>
    <w:rsid w:val="00D81D46"/>
    <w:rsid w:val="00D82AD1"/>
    <w:rsid w:val="00D84941"/>
    <w:rsid w:val="00D84FA1"/>
    <w:rsid w:val="00D851F0"/>
    <w:rsid w:val="00D86DB7"/>
    <w:rsid w:val="00D87AA5"/>
    <w:rsid w:val="00D926D0"/>
    <w:rsid w:val="00D93030"/>
    <w:rsid w:val="00D950E1"/>
    <w:rsid w:val="00D952A6"/>
    <w:rsid w:val="00D96A74"/>
    <w:rsid w:val="00D97F99"/>
    <w:rsid w:val="00DA19E7"/>
    <w:rsid w:val="00DA1E08"/>
    <w:rsid w:val="00DA24F8"/>
    <w:rsid w:val="00DA28E8"/>
    <w:rsid w:val="00DA38D3"/>
    <w:rsid w:val="00DA3932"/>
    <w:rsid w:val="00DA64F8"/>
    <w:rsid w:val="00DA6C15"/>
    <w:rsid w:val="00DA7370"/>
    <w:rsid w:val="00DB38EE"/>
    <w:rsid w:val="00DB498B"/>
    <w:rsid w:val="00DB6425"/>
    <w:rsid w:val="00DB66CA"/>
    <w:rsid w:val="00DB6BCA"/>
    <w:rsid w:val="00DC004B"/>
    <w:rsid w:val="00DC0321"/>
    <w:rsid w:val="00DC183F"/>
    <w:rsid w:val="00DC3067"/>
    <w:rsid w:val="00DC370B"/>
    <w:rsid w:val="00DC4E25"/>
    <w:rsid w:val="00DC5B90"/>
    <w:rsid w:val="00DD00F2"/>
    <w:rsid w:val="00DD00FF"/>
    <w:rsid w:val="00DD0619"/>
    <w:rsid w:val="00DD07FB"/>
    <w:rsid w:val="00DD0C27"/>
    <w:rsid w:val="00DD25C6"/>
    <w:rsid w:val="00DD4BC2"/>
    <w:rsid w:val="00DD54B0"/>
    <w:rsid w:val="00DD57EE"/>
    <w:rsid w:val="00DD6BCC"/>
    <w:rsid w:val="00DE0A4B"/>
    <w:rsid w:val="00DE2223"/>
    <w:rsid w:val="00DE2410"/>
    <w:rsid w:val="00DE2939"/>
    <w:rsid w:val="00DE51F0"/>
    <w:rsid w:val="00DE6E81"/>
    <w:rsid w:val="00DE703F"/>
    <w:rsid w:val="00DE7595"/>
    <w:rsid w:val="00DF15BE"/>
    <w:rsid w:val="00DF1961"/>
    <w:rsid w:val="00DF443E"/>
    <w:rsid w:val="00DF44DE"/>
    <w:rsid w:val="00E01138"/>
    <w:rsid w:val="00E02DFB"/>
    <w:rsid w:val="00E030F9"/>
    <w:rsid w:val="00E0311A"/>
    <w:rsid w:val="00E03138"/>
    <w:rsid w:val="00E03423"/>
    <w:rsid w:val="00E0617E"/>
    <w:rsid w:val="00E06404"/>
    <w:rsid w:val="00E101A6"/>
    <w:rsid w:val="00E11A85"/>
    <w:rsid w:val="00E12495"/>
    <w:rsid w:val="00E15493"/>
    <w:rsid w:val="00E15CCD"/>
    <w:rsid w:val="00E202EF"/>
    <w:rsid w:val="00E20878"/>
    <w:rsid w:val="00E210B5"/>
    <w:rsid w:val="00E2274E"/>
    <w:rsid w:val="00E246CF"/>
    <w:rsid w:val="00E2552F"/>
    <w:rsid w:val="00E3137A"/>
    <w:rsid w:val="00E32CCF"/>
    <w:rsid w:val="00E33104"/>
    <w:rsid w:val="00E34262"/>
    <w:rsid w:val="00E34A98"/>
    <w:rsid w:val="00E35D1E"/>
    <w:rsid w:val="00E364F9"/>
    <w:rsid w:val="00E365FA"/>
    <w:rsid w:val="00E40C94"/>
    <w:rsid w:val="00E42F68"/>
    <w:rsid w:val="00E42F73"/>
    <w:rsid w:val="00E43B63"/>
    <w:rsid w:val="00E44A83"/>
    <w:rsid w:val="00E44A9D"/>
    <w:rsid w:val="00E500A3"/>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8DE"/>
    <w:rsid w:val="00E70A89"/>
    <w:rsid w:val="00E70E4C"/>
    <w:rsid w:val="00E70F92"/>
    <w:rsid w:val="00E74C54"/>
    <w:rsid w:val="00E77A03"/>
    <w:rsid w:val="00E822E8"/>
    <w:rsid w:val="00E82554"/>
    <w:rsid w:val="00E82606"/>
    <w:rsid w:val="00E837FB"/>
    <w:rsid w:val="00E846C8"/>
    <w:rsid w:val="00E84957"/>
    <w:rsid w:val="00E84A55"/>
    <w:rsid w:val="00E85BFF"/>
    <w:rsid w:val="00E8633C"/>
    <w:rsid w:val="00E90391"/>
    <w:rsid w:val="00E906C2"/>
    <w:rsid w:val="00E9311F"/>
    <w:rsid w:val="00E934D1"/>
    <w:rsid w:val="00E945F0"/>
    <w:rsid w:val="00E94AF0"/>
    <w:rsid w:val="00E94BDE"/>
    <w:rsid w:val="00E95D13"/>
    <w:rsid w:val="00E95DD3"/>
    <w:rsid w:val="00E969D5"/>
    <w:rsid w:val="00E96A66"/>
    <w:rsid w:val="00EA146D"/>
    <w:rsid w:val="00EA1679"/>
    <w:rsid w:val="00EA58D1"/>
    <w:rsid w:val="00EA5E3E"/>
    <w:rsid w:val="00EA61BC"/>
    <w:rsid w:val="00EA681A"/>
    <w:rsid w:val="00EA735B"/>
    <w:rsid w:val="00EB1E69"/>
    <w:rsid w:val="00EB2086"/>
    <w:rsid w:val="00EB5D0F"/>
    <w:rsid w:val="00EB5EDF"/>
    <w:rsid w:val="00EB60FE"/>
    <w:rsid w:val="00EB6823"/>
    <w:rsid w:val="00EB74DB"/>
    <w:rsid w:val="00EC5359"/>
    <w:rsid w:val="00EC562A"/>
    <w:rsid w:val="00EC5F0C"/>
    <w:rsid w:val="00EC648F"/>
    <w:rsid w:val="00ED067A"/>
    <w:rsid w:val="00ED2B50"/>
    <w:rsid w:val="00EE022C"/>
    <w:rsid w:val="00EE0350"/>
    <w:rsid w:val="00EE0719"/>
    <w:rsid w:val="00EE0C4D"/>
    <w:rsid w:val="00EE0E80"/>
    <w:rsid w:val="00EE56FD"/>
    <w:rsid w:val="00EE613F"/>
    <w:rsid w:val="00EE6A50"/>
    <w:rsid w:val="00EE7295"/>
    <w:rsid w:val="00EE7869"/>
    <w:rsid w:val="00EF054A"/>
    <w:rsid w:val="00EF20C7"/>
    <w:rsid w:val="00EF3235"/>
    <w:rsid w:val="00EF7E72"/>
    <w:rsid w:val="00F014A1"/>
    <w:rsid w:val="00F06D37"/>
    <w:rsid w:val="00F0732B"/>
    <w:rsid w:val="00F07B9D"/>
    <w:rsid w:val="00F11586"/>
    <w:rsid w:val="00F1183B"/>
    <w:rsid w:val="00F11C9F"/>
    <w:rsid w:val="00F12263"/>
    <w:rsid w:val="00F1409D"/>
    <w:rsid w:val="00F14214"/>
    <w:rsid w:val="00F146BD"/>
    <w:rsid w:val="00F157A9"/>
    <w:rsid w:val="00F164AD"/>
    <w:rsid w:val="00F25BB6"/>
    <w:rsid w:val="00F26B7E"/>
    <w:rsid w:val="00F27A3B"/>
    <w:rsid w:val="00F33817"/>
    <w:rsid w:val="00F34687"/>
    <w:rsid w:val="00F36468"/>
    <w:rsid w:val="00F420D5"/>
    <w:rsid w:val="00F428D8"/>
    <w:rsid w:val="00F451EA"/>
    <w:rsid w:val="00F45447"/>
    <w:rsid w:val="00F456C6"/>
    <w:rsid w:val="00F4577B"/>
    <w:rsid w:val="00F46496"/>
    <w:rsid w:val="00F474D0"/>
    <w:rsid w:val="00F50179"/>
    <w:rsid w:val="00F51CDD"/>
    <w:rsid w:val="00F56511"/>
    <w:rsid w:val="00F6194E"/>
    <w:rsid w:val="00F6210C"/>
    <w:rsid w:val="00F623AC"/>
    <w:rsid w:val="00F62A21"/>
    <w:rsid w:val="00F6412A"/>
    <w:rsid w:val="00F65893"/>
    <w:rsid w:val="00F662A4"/>
    <w:rsid w:val="00F66A4A"/>
    <w:rsid w:val="00F701A7"/>
    <w:rsid w:val="00F71E22"/>
    <w:rsid w:val="00F72142"/>
    <w:rsid w:val="00F72AE7"/>
    <w:rsid w:val="00F80280"/>
    <w:rsid w:val="00F83A31"/>
    <w:rsid w:val="00F84934"/>
    <w:rsid w:val="00F84FD0"/>
    <w:rsid w:val="00F85449"/>
    <w:rsid w:val="00F859A8"/>
    <w:rsid w:val="00F87DEC"/>
    <w:rsid w:val="00F90C02"/>
    <w:rsid w:val="00F9108B"/>
    <w:rsid w:val="00F91349"/>
    <w:rsid w:val="00F93A8A"/>
    <w:rsid w:val="00F95248"/>
    <w:rsid w:val="00F956A9"/>
    <w:rsid w:val="00F963ED"/>
    <w:rsid w:val="00F966CF"/>
    <w:rsid w:val="00F96CAE"/>
    <w:rsid w:val="00F97C99"/>
    <w:rsid w:val="00FA14EE"/>
    <w:rsid w:val="00FA32F7"/>
    <w:rsid w:val="00FA4E50"/>
    <w:rsid w:val="00FA662D"/>
    <w:rsid w:val="00FA73B1"/>
    <w:rsid w:val="00FB0CB9"/>
    <w:rsid w:val="00FB45F1"/>
    <w:rsid w:val="00FB4A72"/>
    <w:rsid w:val="00FB54E8"/>
    <w:rsid w:val="00FB5EE3"/>
    <w:rsid w:val="00FB7054"/>
    <w:rsid w:val="00FC17B7"/>
    <w:rsid w:val="00FC29B8"/>
    <w:rsid w:val="00FC2CB7"/>
    <w:rsid w:val="00FC4090"/>
    <w:rsid w:val="00FC55B4"/>
    <w:rsid w:val="00FD00E6"/>
    <w:rsid w:val="00FD09A1"/>
    <w:rsid w:val="00FD1553"/>
    <w:rsid w:val="00FD2A7C"/>
    <w:rsid w:val="00FD59EB"/>
    <w:rsid w:val="00FD7299"/>
    <w:rsid w:val="00FE1FBE"/>
    <w:rsid w:val="00FE3901"/>
    <w:rsid w:val="00FE4BCE"/>
    <w:rsid w:val="00FE5348"/>
    <w:rsid w:val="00FE54AE"/>
    <w:rsid w:val="00FE576A"/>
    <w:rsid w:val="00FE61CF"/>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78E84"/>
  <w15:docId w15:val="{46E0DF1A-805B-4DEF-A1EE-D175B13F3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7A061E"/>
    <w:pPr>
      <w:ind w:left="198"/>
    </w:pPr>
    <w:rPr>
      <w:rFonts w:ascii="宋体" w:hAnsi="Times New Roman"/>
      <w:sz w:val="18"/>
    </w:rPr>
  </w:style>
  <w:style w:type="paragraph" w:customStyle="1" w:styleId="affff8">
    <w:name w:val="标准文件_页脚奇数页"/>
    <w:rsid w:val="00D63276"/>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523461"/>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6F0ED7"/>
    <w:pPr>
      <w:numPr>
        <w:numId w:val="5"/>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523461"/>
    <w:pPr>
      <w:numPr>
        <w:numId w:val="31"/>
      </w:numPr>
      <w:shd w:val="clear" w:color="FFFFFF" w:fill="FFFFFF"/>
      <w:spacing w:before="480"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523461"/>
    <w:pPr>
      <w:spacing w:before="480"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1"/>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44"/>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44"/>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28"/>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C72F0E"/>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b"/>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44"/>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7A6118"/>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TOC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C72F0E"/>
    <w:pPr>
      <w:numPr>
        <w:ilvl w:val="1"/>
        <w:numId w:val="28"/>
      </w:numPr>
      <w:ind w:left="1271" w:firstLineChars="0" w:hanging="420"/>
    </w:pPr>
  </w:style>
  <w:style w:type="paragraph" w:customStyle="1" w:styleId="21">
    <w:name w:val="标准文件_三级项2"/>
    <w:basedOn w:val="affffb"/>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29"/>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EB1E69"/>
    <w:pPr>
      <w:spacing w:line="300" w:lineRule="exact"/>
      <w:ind w:left="420"/>
    </w:pPr>
    <w:rPr>
      <w:rFonts w:ascii="宋体"/>
    </w:rPr>
  </w:style>
  <w:style w:type="paragraph" w:styleId="TOC4">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EB1E69"/>
    <w:pPr>
      <w:ind w:left="839"/>
    </w:pPr>
    <w:rPr>
      <w:rFonts w:ascii="宋体"/>
    </w:rPr>
  </w:style>
  <w:style w:type="paragraph" w:styleId="TOC6">
    <w:name w:val="toc 6"/>
    <w:basedOn w:val="afff5"/>
    <w:next w:val="afff5"/>
    <w:autoRedefine/>
    <w:uiPriority w:val="39"/>
    <w:unhideWhenUsed/>
    <w:rsid w:val="00EB1E69"/>
    <w:pPr>
      <w:spacing w:line="300" w:lineRule="exact"/>
      <w:ind w:left="1049"/>
    </w:pPr>
    <w:rPr>
      <w:rFonts w:ascii="宋体"/>
    </w:rPr>
  </w:style>
  <w:style w:type="paragraph" w:styleId="TOC7">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0"/>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1"/>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6F0ED7"/>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styleId="afffffffffffa">
    <w:name w:val="annotation text"/>
    <w:basedOn w:val="afff5"/>
    <w:link w:val="afffffffffffb"/>
    <w:uiPriority w:val="99"/>
    <w:unhideWhenUsed/>
    <w:qFormat/>
    <w:rsid w:val="00EF20C7"/>
    <w:pPr>
      <w:adjustRightInd/>
      <w:spacing w:line="240" w:lineRule="auto"/>
      <w:jc w:val="left"/>
    </w:pPr>
    <w:rPr>
      <w:rFonts w:ascii="Times New Roman" w:hAnsi="Times New Roman"/>
      <w:szCs w:val="24"/>
    </w:rPr>
  </w:style>
  <w:style w:type="character" w:customStyle="1" w:styleId="afffffffffffb">
    <w:name w:val="批注文字 字符"/>
    <w:basedOn w:val="afff6"/>
    <w:link w:val="afffffffffffa"/>
    <w:uiPriority w:val="99"/>
    <w:qFormat/>
    <w:rsid w:val="00EF20C7"/>
    <w:rPr>
      <w:rFonts w:ascii="Times New Roman" w:hAnsi="Times New Roman"/>
      <w:kern w:val="2"/>
      <w:sz w:val="21"/>
      <w:szCs w:val="24"/>
    </w:rPr>
  </w:style>
  <w:style w:type="character" w:customStyle="1" w:styleId="Char0">
    <w:name w:val="段 Char"/>
    <w:link w:val="afffffffffffc"/>
    <w:qFormat/>
    <w:rsid w:val="00537608"/>
    <w:rPr>
      <w:rFonts w:ascii="宋体"/>
    </w:rPr>
  </w:style>
  <w:style w:type="paragraph" w:customStyle="1" w:styleId="afffffffffffc">
    <w:name w:val="段"/>
    <w:link w:val="Char0"/>
    <w:qFormat/>
    <w:rsid w:val="00537608"/>
    <w:pPr>
      <w:tabs>
        <w:tab w:val="center" w:pos="4201"/>
        <w:tab w:val="right" w:leader="dot" w:pos="9298"/>
      </w:tabs>
      <w:autoSpaceDE w:val="0"/>
      <w:autoSpaceDN w:val="0"/>
      <w:ind w:firstLineChars="200" w:firstLine="420"/>
      <w:jc w:val="both"/>
    </w:pPr>
    <w:rPr>
      <w:rFonts w:ascii="宋体"/>
    </w:rPr>
  </w:style>
  <w:style w:type="paragraph" w:customStyle="1" w:styleId="afffffffffffd">
    <w:name w:val="数字编号列项（二级）"/>
    <w:qFormat/>
    <w:rsid w:val="00D87AA5"/>
    <w:pPr>
      <w:tabs>
        <w:tab w:val="left" w:pos="1260"/>
      </w:tabs>
      <w:ind w:left="1259" w:hanging="419"/>
      <w:jc w:val="both"/>
    </w:pPr>
    <w:rPr>
      <w:rFonts w:ascii="宋体" w:hAnsi="Times New Roman"/>
      <w:sz w:val="21"/>
    </w:rPr>
  </w:style>
  <w:style w:type="paragraph" w:styleId="afffffffffffe">
    <w:name w:val="Revision"/>
    <w:hidden/>
    <w:uiPriority w:val="99"/>
    <w:semiHidden/>
    <w:rsid w:val="0061473F"/>
    <w:rPr>
      <w:kern w:val="2"/>
      <w:sz w:val="21"/>
      <w:szCs w:val="21"/>
    </w:rPr>
  </w:style>
  <w:style w:type="paragraph" w:styleId="affffffffffff">
    <w:name w:val="List Paragraph"/>
    <w:basedOn w:val="afff5"/>
    <w:uiPriority w:val="34"/>
    <w:qFormat/>
    <w:rsid w:val="0061473F"/>
    <w:pPr>
      <w:ind w:firstLineChars="200" w:firstLine="420"/>
    </w:pPr>
  </w:style>
  <w:style w:type="character" w:styleId="affffffffffff0">
    <w:name w:val="annotation reference"/>
    <w:basedOn w:val="afff6"/>
    <w:uiPriority w:val="99"/>
    <w:semiHidden/>
    <w:unhideWhenUsed/>
    <w:rsid w:val="00B25A96"/>
    <w:rPr>
      <w:sz w:val="21"/>
      <w:szCs w:val="21"/>
    </w:rPr>
  </w:style>
  <w:style w:type="paragraph" w:styleId="affffffffffff1">
    <w:name w:val="annotation subject"/>
    <w:basedOn w:val="afffffffffffa"/>
    <w:next w:val="afffffffffffa"/>
    <w:link w:val="affffffffffff2"/>
    <w:uiPriority w:val="99"/>
    <w:semiHidden/>
    <w:unhideWhenUsed/>
    <w:rsid w:val="00B25A96"/>
    <w:pPr>
      <w:adjustRightInd w:val="0"/>
      <w:spacing w:line="400" w:lineRule="exact"/>
    </w:pPr>
    <w:rPr>
      <w:rFonts w:ascii="Calibri" w:hAnsi="Calibri"/>
      <w:b/>
      <w:bCs/>
      <w:szCs w:val="21"/>
    </w:rPr>
  </w:style>
  <w:style w:type="character" w:customStyle="1" w:styleId="affffffffffff2">
    <w:name w:val="批注主题 字符"/>
    <w:basedOn w:val="afffffffffffb"/>
    <w:link w:val="affffffffffff1"/>
    <w:uiPriority w:val="99"/>
    <w:semiHidden/>
    <w:rsid w:val="00B25A96"/>
    <w:rPr>
      <w:rFonts w:ascii="Times New Roman" w:hAnsi="Times New Roman"/>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126459638">
      <w:bodyDiv w:val="1"/>
      <w:marLeft w:val="0"/>
      <w:marRight w:val="0"/>
      <w:marTop w:val="0"/>
      <w:marBottom w:val="0"/>
      <w:divBdr>
        <w:top w:val="none" w:sz="0" w:space="0" w:color="auto"/>
        <w:left w:val="none" w:sz="0" w:space="0" w:color="auto"/>
        <w:bottom w:val="none" w:sz="0" w:space="0" w:color="auto"/>
        <w:right w:val="none" w:sz="0" w:space="0" w:color="auto"/>
      </w:divBdr>
      <w:divsChild>
        <w:div w:id="1571963785">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tiff"/><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27930317B440F2B1831C9EF43C6456"/>
        <w:category>
          <w:name w:val="常规"/>
          <w:gallery w:val="placeholder"/>
        </w:category>
        <w:types>
          <w:type w:val="bbPlcHdr"/>
        </w:types>
        <w:behaviors>
          <w:behavior w:val="content"/>
        </w:behaviors>
        <w:guid w:val="{C1EF69D0-A04D-4974-BC4E-628465585B1D}"/>
      </w:docPartPr>
      <w:docPartBody>
        <w:p w:rsidR="003527BF" w:rsidRDefault="00A2443D">
          <w:pPr>
            <w:pStyle w:val="1527930317B440F2B1831C9EF43C6456"/>
          </w:pPr>
          <w:r w:rsidRPr="00751A05">
            <w:rPr>
              <w:rStyle w:val="a3"/>
              <w:rFonts w:hint="eastAsia"/>
            </w:rPr>
            <w:t>单击或点击此处输入文字。</w:t>
          </w:r>
        </w:p>
      </w:docPartBody>
    </w:docPart>
    <w:docPart>
      <w:docPartPr>
        <w:name w:val="074CB317F7C74CE5B1CE875C8261215F"/>
        <w:category>
          <w:name w:val="常规"/>
          <w:gallery w:val="placeholder"/>
        </w:category>
        <w:types>
          <w:type w:val="bbPlcHdr"/>
        </w:types>
        <w:behaviors>
          <w:behavior w:val="content"/>
        </w:behaviors>
        <w:guid w:val="{FD7B222B-951E-4648-ADD4-612E327D8104}"/>
      </w:docPartPr>
      <w:docPartBody>
        <w:p w:rsidR="003527BF" w:rsidRDefault="00A2443D">
          <w:pPr>
            <w:pStyle w:val="074CB317F7C74CE5B1CE875C8261215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43D"/>
    <w:rsid w:val="00011AC7"/>
    <w:rsid w:val="00011B77"/>
    <w:rsid w:val="000264E2"/>
    <w:rsid w:val="00032F54"/>
    <w:rsid w:val="000353DC"/>
    <w:rsid w:val="000B131A"/>
    <w:rsid w:val="001A5CD8"/>
    <w:rsid w:val="001B4ECD"/>
    <w:rsid w:val="001E5971"/>
    <w:rsid w:val="001F104D"/>
    <w:rsid w:val="00204393"/>
    <w:rsid w:val="00213203"/>
    <w:rsid w:val="00227588"/>
    <w:rsid w:val="00244793"/>
    <w:rsid w:val="0027264F"/>
    <w:rsid w:val="002D3AF4"/>
    <w:rsid w:val="00326F06"/>
    <w:rsid w:val="00350129"/>
    <w:rsid w:val="003527BF"/>
    <w:rsid w:val="00367390"/>
    <w:rsid w:val="00375B74"/>
    <w:rsid w:val="003E0518"/>
    <w:rsid w:val="00412456"/>
    <w:rsid w:val="00437CE6"/>
    <w:rsid w:val="004B3835"/>
    <w:rsid w:val="005751E5"/>
    <w:rsid w:val="005773B9"/>
    <w:rsid w:val="005B4BBB"/>
    <w:rsid w:val="005D6EFD"/>
    <w:rsid w:val="005E0A23"/>
    <w:rsid w:val="005F0716"/>
    <w:rsid w:val="00620A84"/>
    <w:rsid w:val="00627CB8"/>
    <w:rsid w:val="00630106"/>
    <w:rsid w:val="006937DE"/>
    <w:rsid w:val="00695A69"/>
    <w:rsid w:val="006A5C4F"/>
    <w:rsid w:val="006B05E8"/>
    <w:rsid w:val="0071083E"/>
    <w:rsid w:val="00714B52"/>
    <w:rsid w:val="007314F5"/>
    <w:rsid w:val="00754583"/>
    <w:rsid w:val="007F78AD"/>
    <w:rsid w:val="008101E2"/>
    <w:rsid w:val="00846FD7"/>
    <w:rsid w:val="008529CC"/>
    <w:rsid w:val="00856659"/>
    <w:rsid w:val="0089713F"/>
    <w:rsid w:val="00940021"/>
    <w:rsid w:val="009B087C"/>
    <w:rsid w:val="009C7B63"/>
    <w:rsid w:val="009D1EE3"/>
    <w:rsid w:val="009D3E12"/>
    <w:rsid w:val="00A11F74"/>
    <w:rsid w:val="00A2443D"/>
    <w:rsid w:val="00A61FB2"/>
    <w:rsid w:val="00A9153B"/>
    <w:rsid w:val="00A9799F"/>
    <w:rsid w:val="00AA1E07"/>
    <w:rsid w:val="00AD1864"/>
    <w:rsid w:val="00AD3749"/>
    <w:rsid w:val="00B30C04"/>
    <w:rsid w:val="00B84781"/>
    <w:rsid w:val="00BC3A4C"/>
    <w:rsid w:val="00C65DB1"/>
    <w:rsid w:val="00CE42AB"/>
    <w:rsid w:val="00CF6FDB"/>
    <w:rsid w:val="00D4670C"/>
    <w:rsid w:val="00D86C04"/>
    <w:rsid w:val="00D9421C"/>
    <w:rsid w:val="00DA07F6"/>
    <w:rsid w:val="00DD5782"/>
    <w:rsid w:val="00E82088"/>
    <w:rsid w:val="00EA1522"/>
    <w:rsid w:val="00ED3776"/>
    <w:rsid w:val="00F007A5"/>
    <w:rsid w:val="00FA2738"/>
    <w:rsid w:val="00FC0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527930317B440F2B1831C9EF43C6456">
    <w:name w:val="1527930317B440F2B1831C9EF43C6456"/>
    <w:pPr>
      <w:widowControl w:val="0"/>
      <w:jc w:val="both"/>
    </w:pPr>
  </w:style>
  <w:style w:type="paragraph" w:customStyle="1" w:styleId="074CB317F7C74CE5B1CE875C8261215F">
    <w:name w:val="074CB317F7C74CE5B1CE875C8261215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30EFA-3F40-4753-8853-532FE0C59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国家标准.dotx</Template>
  <TotalTime>5243</TotalTime>
  <Pages>21</Pages>
  <Words>2603</Words>
  <Characters>14841</Characters>
  <Application>Microsoft Office Word</Application>
  <DocSecurity>0</DocSecurity>
  <Lines>123</Lines>
  <Paragraphs>34</Paragraphs>
  <ScaleCrop>false</ScaleCrop>
  <Company>PCMI</Company>
  <LinksUpToDate>false</LinksUpToDate>
  <CharactersWithSpaces>17410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subject/>
  <dc:creator>Dong_yue</dc:creator>
  <cp:keywords/>
  <dc:description>&lt;config cover="true" show_menu="true" version="1.0.0" doctype="SDKXY"&gt;_x000d_
&lt;/config&gt;</dc:description>
  <cp:lastModifiedBy>dong yue</cp:lastModifiedBy>
  <cp:revision>141</cp:revision>
  <cp:lastPrinted>2021-02-02T07:44:00Z</cp:lastPrinted>
  <dcterms:created xsi:type="dcterms:W3CDTF">2022-03-14T08:42:00Z</dcterms:created>
  <dcterms:modified xsi:type="dcterms:W3CDTF">2022-08-22T03:33:00Z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